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093294" w14:paraId="6D483865" w14:textId="77777777" w:rsidTr="003F1ECC">
        <w:trPr>
          <w:trHeight w:hRule="exact" w:val="2948"/>
        </w:trPr>
        <w:tc>
          <w:tcPr>
            <w:tcW w:w="11185" w:type="dxa"/>
            <w:shd w:val="clear" w:color="auto" w:fill="00AFAA"/>
            <w:vAlign w:val="center"/>
          </w:tcPr>
          <w:p w14:paraId="232F6BD3" w14:textId="77777777" w:rsidR="00974E99" w:rsidRPr="00093294" w:rsidRDefault="00974E99" w:rsidP="006F032D">
            <w:pPr>
              <w:pStyle w:val="Documenttype"/>
            </w:pPr>
            <w:r w:rsidRPr="00093294">
              <w:t xml:space="preserve">IALA </w:t>
            </w:r>
            <w:r w:rsidR="009A1FCD" w:rsidRPr="00093294">
              <w:t>Model Course</w:t>
            </w:r>
          </w:p>
        </w:tc>
      </w:tr>
    </w:tbl>
    <w:p w14:paraId="06A8641F" w14:textId="77777777" w:rsidR="008972C3" w:rsidRPr="00093294" w:rsidRDefault="008972C3" w:rsidP="003274DB"/>
    <w:p w14:paraId="05159C42" w14:textId="77777777" w:rsidR="00D74AE1" w:rsidRPr="00093294" w:rsidRDefault="00D74AE1" w:rsidP="003274DB"/>
    <w:p w14:paraId="29183CC9" w14:textId="08886D6E" w:rsidR="007B7FEC" w:rsidRPr="00093294" w:rsidRDefault="00DB0ABB" w:rsidP="007B7FEC">
      <w:pPr>
        <w:pStyle w:val="Documentnumber"/>
      </w:pPr>
      <w:r>
        <w:t>L</w:t>
      </w:r>
      <w:r w:rsidR="00907664">
        <w:t>2.2.4</w:t>
      </w:r>
    </w:p>
    <w:p w14:paraId="21E0B653" w14:textId="77777777" w:rsidR="007B7FEC" w:rsidRPr="00093294" w:rsidRDefault="007B7FEC" w:rsidP="003274DB"/>
    <w:p w14:paraId="44BF56AF" w14:textId="77777777" w:rsidR="00776004" w:rsidRDefault="00380F03" w:rsidP="00FB51A6">
      <w:pPr>
        <w:pStyle w:val="Documentname"/>
      </w:pPr>
      <w:r>
        <w:t>AIDS TO NAVIGATION</w:t>
      </w:r>
      <w:r w:rsidRPr="00093294">
        <w:t xml:space="preserve"> </w:t>
      </w:r>
      <w:r>
        <w:t xml:space="preserve">- </w:t>
      </w:r>
      <w:r w:rsidR="002E4993" w:rsidRPr="00093294">
        <w:t>T</w:t>
      </w:r>
      <w:r w:rsidR="00DB0ABB">
        <w:t>echnician Training</w:t>
      </w:r>
    </w:p>
    <w:p w14:paraId="5C8B8593" w14:textId="77777777" w:rsidR="008037FB" w:rsidRDefault="008037FB" w:rsidP="008037FB"/>
    <w:p w14:paraId="2ADC2C90" w14:textId="615EBC20" w:rsidR="00913B44" w:rsidRPr="00907664" w:rsidRDefault="00DB0ABB" w:rsidP="00380F03">
      <w:pPr>
        <w:pStyle w:val="Documentname"/>
      </w:pPr>
      <w:r>
        <w:t>Level 2</w:t>
      </w:r>
      <w:r w:rsidR="00380F03">
        <w:t xml:space="preserve"> - </w:t>
      </w:r>
      <w:r w:rsidR="00907664" w:rsidRPr="00907664">
        <w:rPr>
          <w:bCs/>
        </w:rPr>
        <w:t>Wind Generators</w:t>
      </w:r>
    </w:p>
    <w:p w14:paraId="5BA654DF" w14:textId="77777777" w:rsidR="00913B44" w:rsidRPr="00093294" w:rsidRDefault="00913B44" w:rsidP="00D74AE1"/>
    <w:p w14:paraId="1712D092" w14:textId="77777777" w:rsidR="00913B44" w:rsidRPr="00093294" w:rsidRDefault="00913B44" w:rsidP="00D74AE1"/>
    <w:p w14:paraId="47D8378C" w14:textId="77777777" w:rsidR="00913B44" w:rsidRPr="00093294" w:rsidRDefault="00913B44" w:rsidP="00D74AE1"/>
    <w:p w14:paraId="4CD7CCC7" w14:textId="77777777" w:rsidR="00913B44" w:rsidRPr="00093294" w:rsidRDefault="00913B44" w:rsidP="00D74AE1"/>
    <w:p w14:paraId="0DD7BCBF" w14:textId="77777777" w:rsidR="00913B44" w:rsidRPr="00093294" w:rsidRDefault="00913B44" w:rsidP="00D74AE1"/>
    <w:p w14:paraId="2870A5AF" w14:textId="77777777" w:rsidR="00913B44" w:rsidRPr="00093294" w:rsidRDefault="00913B44" w:rsidP="00D74AE1"/>
    <w:p w14:paraId="0490EA31" w14:textId="77777777" w:rsidR="00913B44" w:rsidRDefault="00913B44" w:rsidP="00D74AE1"/>
    <w:p w14:paraId="74313703" w14:textId="77777777" w:rsidR="001B757F" w:rsidRPr="00093294" w:rsidRDefault="001B757F" w:rsidP="00D74AE1"/>
    <w:p w14:paraId="46751572" w14:textId="77777777" w:rsidR="00913B44" w:rsidRPr="00093294" w:rsidRDefault="00913B44" w:rsidP="00D74AE1"/>
    <w:p w14:paraId="14C4805F" w14:textId="77777777" w:rsidR="00913B44" w:rsidRPr="00093294" w:rsidRDefault="00913B44" w:rsidP="00D74AE1"/>
    <w:p w14:paraId="517D7AB4" w14:textId="77777777" w:rsidR="00913B44" w:rsidRDefault="00913B44" w:rsidP="00D74AE1"/>
    <w:p w14:paraId="5BB7C056" w14:textId="77777777" w:rsidR="001B757F" w:rsidRDefault="001B757F" w:rsidP="00D74AE1"/>
    <w:p w14:paraId="335A81BA" w14:textId="77777777" w:rsidR="001B757F" w:rsidRPr="00093294" w:rsidRDefault="001B757F" w:rsidP="00D74AE1"/>
    <w:p w14:paraId="55D91C16" w14:textId="77777777" w:rsidR="00913B44" w:rsidRPr="00093294" w:rsidRDefault="00913B44" w:rsidP="00D74AE1"/>
    <w:p w14:paraId="051769E3" w14:textId="77777777" w:rsidR="00913B44" w:rsidRPr="00093294" w:rsidRDefault="00913B44" w:rsidP="00D74AE1"/>
    <w:p w14:paraId="6E45E089" w14:textId="77777777" w:rsidR="00913B44" w:rsidRPr="00093294" w:rsidRDefault="00913B44" w:rsidP="00D74AE1"/>
    <w:p w14:paraId="09C3D505" w14:textId="77777777" w:rsidR="00913B44" w:rsidRPr="00093294" w:rsidRDefault="00913B44" w:rsidP="00D74AE1"/>
    <w:p w14:paraId="38CFCE00" w14:textId="77777777" w:rsidR="00913B44" w:rsidRPr="00093294" w:rsidRDefault="00913B44" w:rsidP="00D74AE1"/>
    <w:p w14:paraId="171E9DC9" w14:textId="77777777" w:rsidR="005C71FF" w:rsidRDefault="005C71FF" w:rsidP="00D74AE1"/>
    <w:p w14:paraId="6F904545" w14:textId="77777777" w:rsidR="008037FB" w:rsidRDefault="008037FB" w:rsidP="00D74AE1"/>
    <w:p w14:paraId="0CBE655A" w14:textId="77777777" w:rsidR="008037FB" w:rsidRDefault="008037FB" w:rsidP="00D74AE1"/>
    <w:p w14:paraId="7F42D5C7" w14:textId="77777777" w:rsidR="008037FB" w:rsidRPr="00093294" w:rsidRDefault="008037FB" w:rsidP="00D74AE1"/>
    <w:p w14:paraId="0C97DBF3" w14:textId="77777777" w:rsidR="00883AE3" w:rsidRPr="00093294" w:rsidRDefault="00883AE3" w:rsidP="00D74AE1"/>
    <w:p w14:paraId="38DDA809" w14:textId="433554C7" w:rsidR="00913B44" w:rsidRPr="00093294" w:rsidRDefault="00913B44" w:rsidP="00913B44">
      <w:pPr>
        <w:pStyle w:val="Editionnumber"/>
      </w:pPr>
      <w:r w:rsidRPr="00093294">
        <w:t xml:space="preserve">Edition </w:t>
      </w:r>
      <w:ins w:id="0" w:author="Seamus Doyle" w:date="2017-03-04T18:09:00Z">
        <w:r w:rsidR="00B3664C">
          <w:t>2</w:t>
        </w:r>
      </w:ins>
      <w:del w:id="1" w:author="Seamus Doyle" w:date="2017-03-04T18:09:00Z">
        <w:r w:rsidR="00C67E3E" w:rsidRPr="00C67E3E" w:rsidDel="00B3664C">
          <w:delText>1</w:delText>
        </w:r>
      </w:del>
      <w:r w:rsidRPr="00C67E3E">
        <w:t>.</w:t>
      </w:r>
      <w:r w:rsidR="00C67E3E">
        <w:t>0</w:t>
      </w:r>
    </w:p>
    <w:p w14:paraId="2A8421EF" w14:textId="032A248C" w:rsidR="00913B44" w:rsidRPr="00093294" w:rsidRDefault="00907664" w:rsidP="005C71FF">
      <w:pPr>
        <w:pStyle w:val="Documentdate"/>
      </w:pPr>
      <w:del w:id="2" w:author="Seamus Doyle" w:date="2017-03-04T18:09:00Z">
        <w:r w:rsidDel="00B3664C">
          <w:delText xml:space="preserve">December </w:delText>
        </w:r>
      </w:del>
      <w:ins w:id="3" w:author="Seamus Doyle" w:date="2017-03-04T18:09:00Z">
        <w:r w:rsidR="00B3664C">
          <w:t xml:space="preserve">June </w:t>
        </w:r>
        <w:r w:rsidR="00B3664C">
          <w:t xml:space="preserve"> </w:t>
        </w:r>
      </w:ins>
      <w:r>
        <w:t>201</w:t>
      </w:r>
      <w:ins w:id="4" w:author="Seamus Doyle" w:date="2017-03-04T18:09:00Z">
        <w:r w:rsidR="00B3664C">
          <w:t>7</w:t>
        </w:r>
      </w:ins>
      <w:bookmarkStart w:id="5" w:name="_GoBack"/>
      <w:bookmarkEnd w:id="5"/>
      <w:del w:id="6" w:author="Seamus Doyle" w:date="2017-03-04T18:09:00Z">
        <w:r w:rsidDel="00B3664C">
          <w:delText>3</w:delText>
        </w:r>
      </w:del>
    </w:p>
    <w:p w14:paraId="2A169E4D" w14:textId="77777777" w:rsidR="00913B44" w:rsidRPr="00093294" w:rsidRDefault="00913B44" w:rsidP="00D74AE1">
      <w:pPr>
        <w:sectPr w:rsidR="00913B44" w:rsidRPr="00093294" w:rsidSect="007E30DF">
          <w:headerReference w:type="default" r:id="rId8"/>
          <w:footerReference w:type="default" r:id="rId9"/>
          <w:type w:val="continuous"/>
          <w:pgSz w:w="11906" w:h="16838" w:code="9"/>
          <w:pgMar w:top="567" w:right="1276" w:bottom="2495" w:left="1276" w:header="567" w:footer="567" w:gutter="0"/>
          <w:cols w:space="708"/>
          <w:docGrid w:linePitch="360"/>
        </w:sectPr>
      </w:pPr>
    </w:p>
    <w:p w14:paraId="40C3A698" w14:textId="77777777" w:rsidR="00914E26" w:rsidRPr="00093294" w:rsidRDefault="00914E26" w:rsidP="00914E26">
      <w:pPr>
        <w:pStyle w:val="BodyText"/>
      </w:pPr>
      <w:r w:rsidRPr="0009329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3D135A15" w14:textId="77777777" w:rsidTr="005E4659">
        <w:tc>
          <w:tcPr>
            <w:tcW w:w="1908" w:type="dxa"/>
          </w:tcPr>
          <w:p w14:paraId="2CDAFF05" w14:textId="77777777" w:rsidR="00914E26" w:rsidRPr="00093294" w:rsidRDefault="00914E26" w:rsidP="00ED030E">
            <w:pPr>
              <w:pStyle w:val="Tableheading"/>
              <w:rPr>
                <w:lang w:val="en-GB"/>
              </w:rPr>
            </w:pPr>
            <w:r w:rsidRPr="00093294">
              <w:rPr>
                <w:lang w:val="en-GB"/>
              </w:rPr>
              <w:t>Date</w:t>
            </w:r>
          </w:p>
        </w:tc>
        <w:tc>
          <w:tcPr>
            <w:tcW w:w="3576" w:type="dxa"/>
          </w:tcPr>
          <w:p w14:paraId="68762893" w14:textId="77777777" w:rsidR="00914E26" w:rsidRPr="00093294" w:rsidRDefault="00914E26" w:rsidP="00ED030E">
            <w:pPr>
              <w:pStyle w:val="Tableheading"/>
              <w:rPr>
                <w:lang w:val="en-GB"/>
              </w:rPr>
            </w:pPr>
            <w:r w:rsidRPr="00093294">
              <w:rPr>
                <w:lang w:val="en-GB"/>
              </w:rPr>
              <w:t>Page / Section Revised</w:t>
            </w:r>
          </w:p>
        </w:tc>
        <w:tc>
          <w:tcPr>
            <w:tcW w:w="5001" w:type="dxa"/>
          </w:tcPr>
          <w:p w14:paraId="17FF6D5D" w14:textId="77777777" w:rsidR="00914E26" w:rsidRPr="00093294" w:rsidRDefault="00914E26" w:rsidP="00ED030E">
            <w:pPr>
              <w:pStyle w:val="Tableheading"/>
              <w:rPr>
                <w:lang w:val="en-GB"/>
              </w:rPr>
            </w:pPr>
            <w:r w:rsidRPr="00093294">
              <w:rPr>
                <w:lang w:val="en-GB"/>
              </w:rPr>
              <w:t>Requirement for Revision</w:t>
            </w:r>
          </w:p>
        </w:tc>
      </w:tr>
      <w:tr w:rsidR="00380F03" w:rsidRPr="00093294" w14:paraId="7A364B41" w14:textId="77777777" w:rsidTr="005E4659">
        <w:trPr>
          <w:trHeight w:val="851"/>
        </w:trPr>
        <w:tc>
          <w:tcPr>
            <w:tcW w:w="1908" w:type="dxa"/>
            <w:vAlign w:val="center"/>
          </w:tcPr>
          <w:p w14:paraId="2A73B48B" w14:textId="03FFEA38" w:rsidR="00380F03" w:rsidRPr="00093294" w:rsidRDefault="00380F03" w:rsidP="00914E26">
            <w:pPr>
              <w:pStyle w:val="Tabletext"/>
            </w:pPr>
          </w:p>
        </w:tc>
        <w:tc>
          <w:tcPr>
            <w:tcW w:w="3576" w:type="dxa"/>
            <w:vAlign w:val="center"/>
          </w:tcPr>
          <w:p w14:paraId="33E1F4F7" w14:textId="0BC90CA3" w:rsidR="00380F03" w:rsidRPr="00093294" w:rsidRDefault="00380F03" w:rsidP="00914E26">
            <w:pPr>
              <w:pStyle w:val="Tabletext"/>
            </w:pPr>
          </w:p>
        </w:tc>
        <w:tc>
          <w:tcPr>
            <w:tcW w:w="5001" w:type="dxa"/>
            <w:vAlign w:val="center"/>
          </w:tcPr>
          <w:p w14:paraId="7E7F719B" w14:textId="3AF675B9" w:rsidR="00380F03" w:rsidRPr="00093294" w:rsidRDefault="00380F03" w:rsidP="00914E26">
            <w:pPr>
              <w:pStyle w:val="Tabletext"/>
            </w:pPr>
          </w:p>
        </w:tc>
      </w:tr>
      <w:tr w:rsidR="00380F03" w:rsidRPr="00093294" w14:paraId="74473030" w14:textId="77777777" w:rsidTr="005E4659">
        <w:trPr>
          <w:trHeight w:val="851"/>
        </w:trPr>
        <w:tc>
          <w:tcPr>
            <w:tcW w:w="1908" w:type="dxa"/>
            <w:vAlign w:val="center"/>
          </w:tcPr>
          <w:p w14:paraId="0FF1F7E0" w14:textId="77777777" w:rsidR="00380F03" w:rsidRPr="00093294" w:rsidRDefault="00380F03" w:rsidP="00914E26">
            <w:pPr>
              <w:pStyle w:val="Tabletext"/>
            </w:pPr>
          </w:p>
        </w:tc>
        <w:tc>
          <w:tcPr>
            <w:tcW w:w="3576" w:type="dxa"/>
            <w:vAlign w:val="center"/>
          </w:tcPr>
          <w:p w14:paraId="50BEF835" w14:textId="77777777" w:rsidR="00380F03" w:rsidRPr="00093294" w:rsidRDefault="00380F03" w:rsidP="00914E26">
            <w:pPr>
              <w:pStyle w:val="Tabletext"/>
            </w:pPr>
          </w:p>
        </w:tc>
        <w:tc>
          <w:tcPr>
            <w:tcW w:w="5001" w:type="dxa"/>
            <w:vAlign w:val="center"/>
          </w:tcPr>
          <w:p w14:paraId="4944ED0F" w14:textId="77777777" w:rsidR="00380F03" w:rsidRPr="00093294" w:rsidRDefault="00380F03" w:rsidP="00914E26">
            <w:pPr>
              <w:pStyle w:val="Tabletext"/>
            </w:pPr>
          </w:p>
        </w:tc>
      </w:tr>
      <w:tr w:rsidR="00380F03" w:rsidRPr="00093294" w14:paraId="34E56890" w14:textId="77777777" w:rsidTr="005E4659">
        <w:trPr>
          <w:trHeight w:val="851"/>
        </w:trPr>
        <w:tc>
          <w:tcPr>
            <w:tcW w:w="1908" w:type="dxa"/>
            <w:vAlign w:val="center"/>
          </w:tcPr>
          <w:p w14:paraId="6A10962C" w14:textId="77777777" w:rsidR="00380F03" w:rsidRPr="00093294" w:rsidRDefault="00380F03" w:rsidP="00914E26">
            <w:pPr>
              <w:pStyle w:val="Tabletext"/>
            </w:pPr>
          </w:p>
        </w:tc>
        <w:tc>
          <w:tcPr>
            <w:tcW w:w="3576" w:type="dxa"/>
            <w:vAlign w:val="center"/>
          </w:tcPr>
          <w:p w14:paraId="195E1630" w14:textId="77777777" w:rsidR="00380F03" w:rsidRPr="00093294" w:rsidRDefault="00380F03" w:rsidP="00914E26">
            <w:pPr>
              <w:pStyle w:val="Tabletext"/>
            </w:pPr>
          </w:p>
        </w:tc>
        <w:tc>
          <w:tcPr>
            <w:tcW w:w="5001" w:type="dxa"/>
            <w:vAlign w:val="center"/>
          </w:tcPr>
          <w:p w14:paraId="4986011C" w14:textId="77777777" w:rsidR="00380F03" w:rsidRPr="00093294" w:rsidRDefault="00380F03" w:rsidP="00914E26">
            <w:pPr>
              <w:pStyle w:val="Tabletext"/>
            </w:pPr>
          </w:p>
        </w:tc>
      </w:tr>
      <w:tr w:rsidR="00380F03" w:rsidRPr="00093294" w14:paraId="5EFA32EE" w14:textId="77777777" w:rsidTr="005E4659">
        <w:trPr>
          <w:trHeight w:val="851"/>
        </w:trPr>
        <w:tc>
          <w:tcPr>
            <w:tcW w:w="1908" w:type="dxa"/>
            <w:vAlign w:val="center"/>
          </w:tcPr>
          <w:p w14:paraId="5FE92A89" w14:textId="77777777" w:rsidR="00380F03" w:rsidRPr="00093294" w:rsidRDefault="00380F03" w:rsidP="00914E26">
            <w:pPr>
              <w:pStyle w:val="Tabletext"/>
            </w:pPr>
          </w:p>
        </w:tc>
        <w:tc>
          <w:tcPr>
            <w:tcW w:w="3576" w:type="dxa"/>
            <w:vAlign w:val="center"/>
          </w:tcPr>
          <w:p w14:paraId="0F11BBE3" w14:textId="77777777" w:rsidR="00380F03" w:rsidRPr="00093294" w:rsidRDefault="00380F03" w:rsidP="00914E26">
            <w:pPr>
              <w:pStyle w:val="Tabletext"/>
            </w:pPr>
          </w:p>
        </w:tc>
        <w:tc>
          <w:tcPr>
            <w:tcW w:w="5001" w:type="dxa"/>
            <w:vAlign w:val="center"/>
          </w:tcPr>
          <w:p w14:paraId="3661BF71" w14:textId="77777777" w:rsidR="00380F03" w:rsidRPr="00093294" w:rsidRDefault="00380F03" w:rsidP="00914E26">
            <w:pPr>
              <w:pStyle w:val="Tabletext"/>
            </w:pPr>
          </w:p>
        </w:tc>
      </w:tr>
      <w:tr w:rsidR="00380F03" w:rsidRPr="00093294" w14:paraId="0FC9F487" w14:textId="77777777" w:rsidTr="005E4659">
        <w:trPr>
          <w:trHeight w:val="851"/>
        </w:trPr>
        <w:tc>
          <w:tcPr>
            <w:tcW w:w="1908" w:type="dxa"/>
            <w:vAlign w:val="center"/>
          </w:tcPr>
          <w:p w14:paraId="3F80CF58" w14:textId="77777777" w:rsidR="00380F03" w:rsidRPr="00093294" w:rsidRDefault="00380F03" w:rsidP="00914E26">
            <w:pPr>
              <w:pStyle w:val="Tabletext"/>
            </w:pPr>
          </w:p>
        </w:tc>
        <w:tc>
          <w:tcPr>
            <w:tcW w:w="3576" w:type="dxa"/>
            <w:vAlign w:val="center"/>
          </w:tcPr>
          <w:p w14:paraId="4B9F389D" w14:textId="77777777" w:rsidR="00380F03" w:rsidRPr="00093294" w:rsidRDefault="00380F03" w:rsidP="00914E26">
            <w:pPr>
              <w:pStyle w:val="Tabletext"/>
            </w:pPr>
          </w:p>
        </w:tc>
        <w:tc>
          <w:tcPr>
            <w:tcW w:w="5001" w:type="dxa"/>
            <w:vAlign w:val="center"/>
          </w:tcPr>
          <w:p w14:paraId="364BAA1D" w14:textId="77777777" w:rsidR="00380F03" w:rsidRPr="00093294" w:rsidRDefault="00380F03" w:rsidP="00914E26">
            <w:pPr>
              <w:pStyle w:val="Tabletext"/>
            </w:pPr>
          </w:p>
        </w:tc>
      </w:tr>
      <w:tr w:rsidR="00380F03" w:rsidRPr="00093294" w14:paraId="0EC91FD0" w14:textId="77777777" w:rsidTr="005E4659">
        <w:trPr>
          <w:trHeight w:val="851"/>
        </w:trPr>
        <w:tc>
          <w:tcPr>
            <w:tcW w:w="1908" w:type="dxa"/>
            <w:vAlign w:val="center"/>
          </w:tcPr>
          <w:p w14:paraId="51B6984A" w14:textId="77777777" w:rsidR="00380F03" w:rsidRPr="00093294" w:rsidRDefault="00380F03" w:rsidP="00914E26">
            <w:pPr>
              <w:pStyle w:val="Tabletext"/>
            </w:pPr>
          </w:p>
        </w:tc>
        <w:tc>
          <w:tcPr>
            <w:tcW w:w="3576" w:type="dxa"/>
            <w:vAlign w:val="center"/>
          </w:tcPr>
          <w:p w14:paraId="64FD2007" w14:textId="77777777" w:rsidR="00380F03" w:rsidRPr="00093294" w:rsidRDefault="00380F03" w:rsidP="00914E26">
            <w:pPr>
              <w:pStyle w:val="Tabletext"/>
            </w:pPr>
          </w:p>
        </w:tc>
        <w:tc>
          <w:tcPr>
            <w:tcW w:w="5001" w:type="dxa"/>
            <w:vAlign w:val="center"/>
          </w:tcPr>
          <w:p w14:paraId="5DC2A1E1" w14:textId="77777777" w:rsidR="00380F03" w:rsidRPr="00093294" w:rsidRDefault="00380F03" w:rsidP="00914E26">
            <w:pPr>
              <w:pStyle w:val="Tabletext"/>
            </w:pPr>
          </w:p>
        </w:tc>
      </w:tr>
    </w:tbl>
    <w:p w14:paraId="54D637B1" w14:textId="77777777" w:rsidR="00914E26" w:rsidRPr="00093294" w:rsidRDefault="00914E26" w:rsidP="00D74AE1"/>
    <w:p w14:paraId="392365EE" w14:textId="77777777" w:rsidR="005E4659" w:rsidRPr="00093294" w:rsidRDefault="005E4659" w:rsidP="00914E26">
      <w:pPr>
        <w:spacing w:after="200" w:line="276" w:lineRule="auto"/>
        <w:sectPr w:rsidR="005E4659" w:rsidRPr="00093294" w:rsidSect="00F00376">
          <w:headerReference w:type="default" r:id="rId10"/>
          <w:footerReference w:type="default" r:id="rId11"/>
          <w:pgSz w:w="11906" w:h="16838" w:code="9"/>
          <w:pgMar w:top="567" w:right="794" w:bottom="567" w:left="907" w:header="567" w:footer="567" w:gutter="0"/>
          <w:cols w:space="708"/>
          <w:docGrid w:linePitch="360"/>
        </w:sectPr>
      </w:pPr>
    </w:p>
    <w:p w14:paraId="0DBF11C6" w14:textId="77777777" w:rsidR="00D91950" w:rsidRDefault="002A29D4">
      <w:pPr>
        <w:pStyle w:val="TOC1"/>
        <w:rPr>
          <w:rFonts w:eastAsiaTheme="minorEastAsia"/>
          <w:b w:val="0"/>
          <w:color w:val="auto"/>
          <w:sz w:val="24"/>
          <w:szCs w:val="24"/>
          <w:lang w:eastAsia="en-GB"/>
        </w:rPr>
      </w:pPr>
      <w:r w:rsidRPr="00093294">
        <w:rPr>
          <w:b w:val="0"/>
          <w:noProof w:val="0"/>
        </w:rPr>
        <w:lastRenderedPageBreak/>
        <w:fldChar w:fldCharType="begin"/>
      </w:r>
      <w:r w:rsidRPr="00093294">
        <w:rPr>
          <w:b w:val="0"/>
          <w:noProof w:val="0"/>
        </w:rPr>
        <w:instrText xml:space="preserve"> TOC \o "1-3" \t "Annex,1,Appendix,5,Part,1,Module,4" </w:instrText>
      </w:r>
      <w:r w:rsidRPr="00093294">
        <w:rPr>
          <w:b w:val="0"/>
          <w:noProof w:val="0"/>
        </w:rPr>
        <w:fldChar w:fldCharType="separate"/>
      </w:r>
      <w:r w:rsidR="00D91950" w:rsidRPr="00765BBB">
        <w:t>PART 1</w:t>
      </w:r>
      <w:r w:rsidR="00D91950">
        <w:t xml:space="preserve"> - </w:t>
      </w:r>
      <w:r w:rsidR="00D91950" w:rsidRPr="00765BBB">
        <w:t>COURSE OVERVIEW</w:t>
      </w:r>
      <w:r w:rsidR="00D91950">
        <w:tab/>
      </w:r>
      <w:r w:rsidR="00D91950">
        <w:fldChar w:fldCharType="begin"/>
      </w:r>
      <w:r w:rsidR="00D91950">
        <w:instrText xml:space="preserve"> PAGEREF _Toc471294086 \h </w:instrText>
      </w:r>
      <w:r w:rsidR="00D91950">
        <w:fldChar w:fldCharType="separate"/>
      </w:r>
      <w:r w:rsidR="00D91950">
        <w:t>5</w:t>
      </w:r>
      <w:r w:rsidR="00D91950">
        <w:fldChar w:fldCharType="end"/>
      </w:r>
    </w:p>
    <w:p w14:paraId="761980CA" w14:textId="77777777" w:rsidR="00D91950" w:rsidRDefault="00D91950">
      <w:pPr>
        <w:pStyle w:val="TOC1"/>
        <w:rPr>
          <w:rFonts w:eastAsiaTheme="minorEastAsia"/>
          <w:b w:val="0"/>
          <w:color w:val="auto"/>
          <w:sz w:val="24"/>
          <w:szCs w:val="24"/>
          <w:lang w:eastAsia="en-GB"/>
        </w:rPr>
      </w:pPr>
      <w:r w:rsidRPr="00765BBB">
        <w:t>1.</w:t>
      </w:r>
      <w:r>
        <w:rPr>
          <w:rFonts w:eastAsiaTheme="minorEastAsia"/>
          <w:b w:val="0"/>
          <w:color w:val="auto"/>
          <w:sz w:val="24"/>
          <w:szCs w:val="24"/>
          <w:lang w:eastAsia="en-GB"/>
        </w:rPr>
        <w:tab/>
      </w:r>
      <w:r>
        <w:t>SCOPE</w:t>
      </w:r>
      <w:r>
        <w:tab/>
      </w:r>
      <w:r>
        <w:fldChar w:fldCharType="begin"/>
      </w:r>
      <w:r>
        <w:instrText xml:space="preserve"> PAGEREF _Toc471294087 \h </w:instrText>
      </w:r>
      <w:r>
        <w:fldChar w:fldCharType="separate"/>
      </w:r>
      <w:r>
        <w:t>5</w:t>
      </w:r>
      <w:r>
        <w:fldChar w:fldCharType="end"/>
      </w:r>
    </w:p>
    <w:p w14:paraId="4B6EB780" w14:textId="77777777" w:rsidR="00D91950" w:rsidRDefault="00D91950">
      <w:pPr>
        <w:pStyle w:val="TOC1"/>
        <w:rPr>
          <w:rFonts w:eastAsiaTheme="minorEastAsia"/>
          <w:b w:val="0"/>
          <w:color w:val="auto"/>
          <w:sz w:val="24"/>
          <w:szCs w:val="24"/>
          <w:lang w:eastAsia="en-GB"/>
        </w:rPr>
      </w:pPr>
      <w:r w:rsidRPr="00765BBB">
        <w:t>2.</w:t>
      </w:r>
      <w:r>
        <w:rPr>
          <w:rFonts w:eastAsiaTheme="minorEastAsia"/>
          <w:b w:val="0"/>
          <w:color w:val="auto"/>
          <w:sz w:val="24"/>
          <w:szCs w:val="24"/>
          <w:lang w:eastAsia="en-GB"/>
        </w:rPr>
        <w:tab/>
      </w:r>
      <w:r>
        <w:t>OBJECTIVE</w:t>
      </w:r>
      <w:r>
        <w:tab/>
      </w:r>
      <w:r>
        <w:fldChar w:fldCharType="begin"/>
      </w:r>
      <w:r>
        <w:instrText xml:space="preserve"> PAGEREF _Toc471294088 \h </w:instrText>
      </w:r>
      <w:r>
        <w:fldChar w:fldCharType="separate"/>
      </w:r>
      <w:r>
        <w:t>5</w:t>
      </w:r>
      <w:r>
        <w:fldChar w:fldCharType="end"/>
      </w:r>
    </w:p>
    <w:p w14:paraId="7182758D" w14:textId="77777777" w:rsidR="00D91950" w:rsidRDefault="00D91950">
      <w:pPr>
        <w:pStyle w:val="TOC1"/>
        <w:rPr>
          <w:rFonts w:eastAsiaTheme="minorEastAsia"/>
          <w:b w:val="0"/>
          <w:color w:val="auto"/>
          <w:sz w:val="24"/>
          <w:szCs w:val="24"/>
          <w:lang w:eastAsia="en-GB"/>
        </w:rPr>
      </w:pPr>
      <w:r w:rsidRPr="00765BBB">
        <w:t>3.</w:t>
      </w:r>
      <w:r>
        <w:rPr>
          <w:rFonts w:eastAsiaTheme="minorEastAsia"/>
          <w:b w:val="0"/>
          <w:color w:val="auto"/>
          <w:sz w:val="24"/>
          <w:szCs w:val="24"/>
          <w:lang w:eastAsia="en-GB"/>
        </w:rPr>
        <w:tab/>
      </w:r>
      <w:r>
        <w:t>COURSE OUTLINE</w:t>
      </w:r>
      <w:r>
        <w:tab/>
      </w:r>
      <w:r>
        <w:fldChar w:fldCharType="begin"/>
      </w:r>
      <w:r>
        <w:instrText xml:space="preserve"> PAGEREF _Toc471294089 \h </w:instrText>
      </w:r>
      <w:r>
        <w:fldChar w:fldCharType="separate"/>
      </w:r>
      <w:r>
        <w:t>5</w:t>
      </w:r>
      <w:r>
        <w:fldChar w:fldCharType="end"/>
      </w:r>
    </w:p>
    <w:p w14:paraId="34E48A13" w14:textId="77777777" w:rsidR="00D91950" w:rsidRDefault="00D91950">
      <w:pPr>
        <w:pStyle w:val="TOC1"/>
        <w:rPr>
          <w:rFonts w:eastAsiaTheme="minorEastAsia"/>
          <w:b w:val="0"/>
          <w:color w:val="auto"/>
          <w:sz w:val="24"/>
          <w:szCs w:val="24"/>
          <w:lang w:eastAsia="en-GB"/>
        </w:rPr>
      </w:pPr>
      <w:r w:rsidRPr="00765BBB">
        <w:t>4.</w:t>
      </w:r>
      <w:r>
        <w:rPr>
          <w:rFonts w:eastAsiaTheme="minorEastAsia"/>
          <w:b w:val="0"/>
          <w:color w:val="auto"/>
          <w:sz w:val="24"/>
          <w:szCs w:val="24"/>
          <w:lang w:eastAsia="en-GB"/>
        </w:rPr>
        <w:tab/>
      </w:r>
      <w:r>
        <w:t>TEACHING MODULES</w:t>
      </w:r>
      <w:r>
        <w:tab/>
      </w:r>
      <w:r>
        <w:fldChar w:fldCharType="begin"/>
      </w:r>
      <w:r>
        <w:instrText xml:space="preserve"> PAGEREF _Toc471294090 \h </w:instrText>
      </w:r>
      <w:r>
        <w:fldChar w:fldCharType="separate"/>
      </w:r>
      <w:r>
        <w:t>5</w:t>
      </w:r>
      <w:r>
        <w:fldChar w:fldCharType="end"/>
      </w:r>
    </w:p>
    <w:p w14:paraId="3E91CB73" w14:textId="77777777" w:rsidR="00D91950" w:rsidRDefault="00D91950">
      <w:pPr>
        <w:pStyle w:val="TOC1"/>
        <w:rPr>
          <w:rFonts w:eastAsiaTheme="minorEastAsia"/>
          <w:b w:val="0"/>
          <w:color w:val="auto"/>
          <w:sz w:val="24"/>
          <w:szCs w:val="24"/>
          <w:lang w:eastAsia="en-GB"/>
        </w:rPr>
      </w:pPr>
      <w:r w:rsidRPr="00765BBB">
        <w:t>5.</w:t>
      </w:r>
      <w:r>
        <w:rPr>
          <w:rFonts w:eastAsiaTheme="minorEastAsia"/>
          <w:b w:val="0"/>
          <w:color w:val="auto"/>
          <w:sz w:val="24"/>
          <w:szCs w:val="24"/>
          <w:lang w:eastAsia="en-GB"/>
        </w:rPr>
        <w:tab/>
      </w:r>
      <w:r>
        <w:t>SPECIFIC COURSE RELATED TEACHING AIDS</w:t>
      </w:r>
      <w:r>
        <w:tab/>
      </w:r>
      <w:r>
        <w:fldChar w:fldCharType="begin"/>
      </w:r>
      <w:r>
        <w:instrText xml:space="preserve"> PAGEREF _Toc471294091 \h </w:instrText>
      </w:r>
      <w:r>
        <w:fldChar w:fldCharType="separate"/>
      </w:r>
      <w:r>
        <w:t>5</w:t>
      </w:r>
      <w:r>
        <w:fldChar w:fldCharType="end"/>
      </w:r>
    </w:p>
    <w:p w14:paraId="7A36DEBA" w14:textId="77777777" w:rsidR="00D91950" w:rsidRDefault="00D91950">
      <w:pPr>
        <w:pStyle w:val="TOC1"/>
        <w:rPr>
          <w:rFonts w:eastAsiaTheme="minorEastAsia"/>
          <w:b w:val="0"/>
          <w:color w:val="auto"/>
          <w:sz w:val="24"/>
          <w:szCs w:val="24"/>
          <w:lang w:eastAsia="en-GB"/>
        </w:rPr>
      </w:pPr>
      <w:r w:rsidRPr="00765BBB">
        <w:t>6.</w:t>
      </w:r>
      <w:r>
        <w:rPr>
          <w:rFonts w:eastAsiaTheme="minorEastAsia"/>
          <w:b w:val="0"/>
          <w:color w:val="auto"/>
          <w:sz w:val="24"/>
          <w:szCs w:val="24"/>
          <w:lang w:eastAsia="en-GB"/>
        </w:rPr>
        <w:tab/>
      </w:r>
      <w:r>
        <w:t>ACRONYMS</w:t>
      </w:r>
      <w:r>
        <w:tab/>
      </w:r>
      <w:r>
        <w:fldChar w:fldCharType="begin"/>
      </w:r>
      <w:r>
        <w:instrText xml:space="preserve"> PAGEREF _Toc471294092 \h </w:instrText>
      </w:r>
      <w:r>
        <w:fldChar w:fldCharType="separate"/>
      </w:r>
      <w:r>
        <w:t>6</w:t>
      </w:r>
      <w:r>
        <w:fldChar w:fldCharType="end"/>
      </w:r>
    </w:p>
    <w:p w14:paraId="260B919D" w14:textId="77777777" w:rsidR="00D91950" w:rsidRDefault="00D91950">
      <w:pPr>
        <w:pStyle w:val="TOC1"/>
        <w:rPr>
          <w:rFonts w:eastAsiaTheme="minorEastAsia"/>
          <w:b w:val="0"/>
          <w:color w:val="auto"/>
          <w:sz w:val="24"/>
          <w:szCs w:val="24"/>
          <w:lang w:eastAsia="en-GB"/>
        </w:rPr>
      </w:pPr>
      <w:r w:rsidRPr="00765BBB">
        <w:t>7.</w:t>
      </w:r>
      <w:r>
        <w:rPr>
          <w:rFonts w:eastAsiaTheme="minorEastAsia"/>
          <w:b w:val="0"/>
          <w:color w:val="auto"/>
          <w:sz w:val="24"/>
          <w:szCs w:val="24"/>
          <w:lang w:eastAsia="en-GB"/>
        </w:rPr>
        <w:tab/>
      </w:r>
      <w:r w:rsidRPr="00765BBB">
        <w:t>DEFINITIONS</w:t>
      </w:r>
      <w:r>
        <w:tab/>
      </w:r>
      <w:r>
        <w:fldChar w:fldCharType="begin"/>
      </w:r>
      <w:r>
        <w:instrText xml:space="preserve"> PAGEREF _Toc471294093 \h </w:instrText>
      </w:r>
      <w:r>
        <w:fldChar w:fldCharType="separate"/>
      </w:r>
      <w:r>
        <w:t>6</w:t>
      </w:r>
      <w:r>
        <w:fldChar w:fldCharType="end"/>
      </w:r>
    </w:p>
    <w:p w14:paraId="24DDFA3F" w14:textId="77777777" w:rsidR="00D91950" w:rsidRDefault="00D91950">
      <w:pPr>
        <w:pStyle w:val="TOC1"/>
        <w:rPr>
          <w:rFonts w:eastAsiaTheme="minorEastAsia"/>
          <w:b w:val="0"/>
          <w:color w:val="auto"/>
          <w:sz w:val="24"/>
          <w:szCs w:val="24"/>
          <w:lang w:eastAsia="en-GB"/>
        </w:rPr>
      </w:pPr>
      <w:r w:rsidRPr="00765BBB">
        <w:t>8.</w:t>
      </w:r>
      <w:r>
        <w:rPr>
          <w:rFonts w:eastAsiaTheme="minorEastAsia"/>
          <w:b w:val="0"/>
          <w:color w:val="auto"/>
          <w:sz w:val="24"/>
          <w:szCs w:val="24"/>
          <w:lang w:eastAsia="en-GB"/>
        </w:rPr>
        <w:tab/>
      </w:r>
      <w:r>
        <w:t>REFERENCES</w:t>
      </w:r>
      <w:r>
        <w:tab/>
      </w:r>
      <w:r>
        <w:fldChar w:fldCharType="begin"/>
      </w:r>
      <w:r>
        <w:instrText xml:space="preserve"> PAGEREF _Toc471294094 \h </w:instrText>
      </w:r>
      <w:r>
        <w:fldChar w:fldCharType="separate"/>
      </w:r>
      <w:r>
        <w:t>6</w:t>
      </w:r>
      <w:r>
        <w:fldChar w:fldCharType="end"/>
      </w:r>
    </w:p>
    <w:p w14:paraId="72D5FDED" w14:textId="77777777" w:rsidR="00D91950" w:rsidRDefault="00D91950">
      <w:pPr>
        <w:pStyle w:val="TOC1"/>
        <w:rPr>
          <w:rFonts w:eastAsiaTheme="minorEastAsia"/>
          <w:b w:val="0"/>
          <w:color w:val="auto"/>
          <w:sz w:val="24"/>
          <w:szCs w:val="24"/>
          <w:lang w:eastAsia="en-GB"/>
        </w:rPr>
      </w:pPr>
      <w:r w:rsidRPr="00765BBB">
        <w:t>PART 2</w:t>
      </w:r>
      <w:r>
        <w:t xml:space="preserve"> – TEACHING MODULES</w:t>
      </w:r>
      <w:r>
        <w:tab/>
      </w:r>
      <w:r>
        <w:fldChar w:fldCharType="begin"/>
      </w:r>
      <w:r>
        <w:instrText xml:space="preserve"> PAGEREF _Toc471294095 \h </w:instrText>
      </w:r>
      <w:r>
        <w:fldChar w:fldCharType="separate"/>
      </w:r>
      <w:r>
        <w:t>7</w:t>
      </w:r>
      <w:r>
        <w:fldChar w:fldCharType="end"/>
      </w:r>
    </w:p>
    <w:p w14:paraId="167B7266" w14:textId="77777777" w:rsidR="00D91950" w:rsidRDefault="00D91950">
      <w:pPr>
        <w:pStyle w:val="TOC1"/>
        <w:rPr>
          <w:rFonts w:eastAsiaTheme="minorEastAsia"/>
          <w:b w:val="0"/>
          <w:color w:val="auto"/>
          <w:sz w:val="24"/>
          <w:szCs w:val="24"/>
          <w:lang w:eastAsia="en-GB"/>
        </w:rPr>
      </w:pPr>
      <w:r w:rsidRPr="00765BBB">
        <w:t>1.</w:t>
      </w:r>
      <w:r>
        <w:rPr>
          <w:rFonts w:eastAsiaTheme="minorEastAsia"/>
          <w:b w:val="0"/>
          <w:color w:val="auto"/>
          <w:sz w:val="24"/>
          <w:szCs w:val="24"/>
          <w:lang w:eastAsia="en-GB"/>
        </w:rPr>
        <w:tab/>
      </w:r>
      <w:r>
        <w:t xml:space="preserve">MODULE 1 – </w:t>
      </w:r>
      <w:r w:rsidRPr="00765BBB">
        <w:t>AN INTRODUCTION TO WIND GENERATORS</w:t>
      </w:r>
      <w:r>
        <w:tab/>
      </w:r>
      <w:r>
        <w:fldChar w:fldCharType="begin"/>
      </w:r>
      <w:r>
        <w:instrText xml:space="preserve"> PAGEREF _Toc471294096 \h </w:instrText>
      </w:r>
      <w:r>
        <w:fldChar w:fldCharType="separate"/>
      </w:r>
      <w:r>
        <w:t>7</w:t>
      </w:r>
      <w:r>
        <w:fldChar w:fldCharType="end"/>
      </w:r>
    </w:p>
    <w:p w14:paraId="18E06BEE" w14:textId="77777777" w:rsidR="00D91950" w:rsidRDefault="00D91950">
      <w:pPr>
        <w:pStyle w:val="TOC2"/>
        <w:rPr>
          <w:rFonts w:eastAsiaTheme="minorEastAsia"/>
          <w:color w:val="auto"/>
          <w:sz w:val="24"/>
          <w:szCs w:val="24"/>
          <w:lang w:eastAsia="en-GB"/>
        </w:rPr>
      </w:pPr>
      <w:r w:rsidRPr="00765BBB">
        <w:t>1.1.</w:t>
      </w:r>
      <w:r>
        <w:rPr>
          <w:rFonts w:eastAsiaTheme="minorEastAsia"/>
          <w:color w:val="auto"/>
          <w:sz w:val="24"/>
          <w:szCs w:val="24"/>
          <w:lang w:eastAsia="en-GB"/>
        </w:rPr>
        <w:tab/>
      </w:r>
      <w:r>
        <w:t>Scope</w:t>
      </w:r>
      <w:r>
        <w:tab/>
      </w:r>
      <w:r>
        <w:fldChar w:fldCharType="begin"/>
      </w:r>
      <w:r>
        <w:instrText xml:space="preserve"> PAGEREF _Toc471294097 \h </w:instrText>
      </w:r>
      <w:r>
        <w:fldChar w:fldCharType="separate"/>
      </w:r>
      <w:r>
        <w:t>7</w:t>
      </w:r>
      <w:r>
        <w:fldChar w:fldCharType="end"/>
      </w:r>
    </w:p>
    <w:p w14:paraId="749937C4" w14:textId="77777777" w:rsidR="00D91950" w:rsidRDefault="00D91950">
      <w:pPr>
        <w:pStyle w:val="TOC2"/>
        <w:rPr>
          <w:rFonts w:eastAsiaTheme="minorEastAsia"/>
          <w:color w:val="auto"/>
          <w:sz w:val="24"/>
          <w:szCs w:val="24"/>
          <w:lang w:eastAsia="en-GB"/>
        </w:rPr>
      </w:pPr>
      <w:r w:rsidRPr="00765BBB">
        <w:t>1.2.</w:t>
      </w:r>
      <w:r>
        <w:rPr>
          <w:rFonts w:eastAsiaTheme="minorEastAsia"/>
          <w:color w:val="auto"/>
          <w:sz w:val="24"/>
          <w:szCs w:val="24"/>
          <w:lang w:eastAsia="en-GB"/>
        </w:rPr>
        <w:tab/>
      </w:r>
      <w:r>
        <w:t>Learning Objective</w:t>
      </w:r>
      <w:r>
        <w:tab/>
      </w:r>
      <w:r>
        <w:fldChar w:fldCharType="begin"/>
      </w:r>
      <w:r>
        <w:instrText xml:space="preserve"> PAGEREF _Toc471294098 \h </w:instrText>
      </w:r>
      <w:r>
        <w:fldChar w:fldCharType="separate"/>
      </w:r>
      <w:r>
        <w:t>7</w:t>
      </w:r>
      <w:r>
        <w:fldChar w:fldCharType="end"/>
      </w:r>
    </w:p>
    <w:p w14:paraId="34FD3DC9" w14:textId="77777777" w:rsidR="00D91950" w:rsidRDefault="00D91950">
      <w:pPr>
        <w:pStyle w:val="TOC2"/>
        <w:rPr>
          <w:rFonts w:eastAsiaTheme="minorEastAsia"/>
          <w:color w:val="auto"/>
          <w:sz w:val="24"/>
          <w:szCs w:val="24"/>
          <w:lang w:eastAsia="en-GB"/>
        </w:rPr>
      </w:pPr>
      <w:r w:rsidRPr="00765BBB">
        <w:t>1.3.</w:t>
      </w:r>
      <w:r>
        <w:rPr>
          <w:rFonts w:eastAsiaTheme="minorEastAsia"/>
          <w:color w:val="auto"/>
          <w:sz w:val="24"/>
          <w:szCs w:val="24"/>
          <w:lang w:eastAsia="en-GB"/>
        </w:rPr>
        <w:tab/>
      </w:r>
      <w:r>
        <w:t>Syllabus</w:t>
      </w:r>
      <w:r>
        <w:tab/>
      </w:r>
      <w:r>
        <w:fldChar w:fldCharType="begin"/>
      </w:r>
      <w:r>
        <w:instrText xml:space="preserve"> PAGEREF _Toc471294099 \h </w:instrText>
      </w:r>
      <w:r>
        <w:fldChar w:fldCharType="separate"/>
      </w:r>
      <w:r>
        <w:t>7</w:t>
      </w:r>
      <w:r>
        <w:fldChar w:fldCharType="end"/>
      </w:r>
    </w:p>
    <w:p w14:paraId="72380AEE" w14:textId="77777777" w:rsidR="00D91950" w:rsidRDefault="00D91950">
      <w:pPr>
        <w:pStyle w:val="TOC3"/>
        <w:tabs>
          <w:tab w:val="left" w:pos="1134"/>
          <w:tab w:val="right" w:leader="dot" w:pos="10195"/>
        </w:tabs>
        <w:rPr>
          <w:rFonts w:eastAsiaTheme="minorEastAsia"/>
          <w:noProof/>
          <w:sz w:val="24"/>
          <w:szCs w:val="24"/>
          <w:lang w:eastAsia="en-GB"/>
        </w:rPr>
      </w:pPr>
      <w:r w:rsidRPr="00765BBB">
        <w:rPr>
          <w:noProof/>
        </w:rPr>
        <w:t>1.3.1.</w:t>
      </w:r>
      <w:r>
        <w:rPr>
          <w:rFonts w:eastAsiaTheme="minorEastAsia"/>
          <w:noProof/>
          <w:sz w:val="24"/>
          <w:szCs w:val="24"/>
          <w:lang w:eastAsia="en-GB"/>
        </w:rPr>
        <w:tab/>
      </w:r>
      <w:r>
        <w:rPr>
          <w:noProof/>
        </w:rPr>
        <w:t>Lesson 1 – General Information</w:t>
      </w:r>
      <w:r>
        <w:rPr>
          <w:noProof/>
        </w:rPr>
        <w:tab/>
      </w:r>
      <w:r>
        <w:rPr>
          <w:noProof/>
        </w:rPr>
        <w:fldChar w:fldCharType="begin"/>
      </w:r>
      <w:r>
        <w:rPr>
          <w:noProof/>
        </w:rPr>
        <w:instrText xml:space="preserve"> PAGEREF _Toc471294100 \h </w:instrText>
      </w:r>
      <w:r>
        <w:rPr>
          <w:noProof/>
        </w:rPr>
      </w:r>
      <w:r>
        <w:rPr>
          <w:noProof/>
        </w:rPr>
        <w:fldChar w:fldCharType="separate"/>
      </w:r>
      <w:r>
        <w:rPr>
          <w:noProof/>
        </w:rPr>
        <w:t>7</w:t>
      </w:r>
      <w:r>
        <w:rPr>
          <w:noProof/>
        </w:rPr>
        <w:fldChar w:fldCharType="end"/>
      </w:r>
    </w:p>
    <w:p w14:paraId="6B082E2A" w14:textId="77777777" w:rsidR="00D91950" w:rsidRDefault="00D91950">
      <w:pPr>
        <w:pStyle w:val="TOC3"/>
        <w:tabs>
          <w:tab w:val="left" w:pos="1134"/>
          <w:tab w:val="right" w:leader="dot" w:pos="10195"/>
        </w:tabs>
        <w:rPr>
          <w:rFonts w:eastAsiaTheme="minorEastAsia"/>
          <w:noProof/>
          <w:sz w:val="24"/>
          <w:szCs w:val="24"/>
          <w:lang w:eastAsia="en-GB"/>
        </w:rPr>
      </w:pPr>
      <w:r w:rsidRPr="00765BBB">
        <w:rPr>
          <w:noProof/>
        </w:rPr>
        <w:t>1.3.2.</w:t>
      </w:r>
      <w:r>
        <w:rPr>
          <w:rFonts w:eastAsiaTheme="minorEastAsia"/>
          <w:noProof/>
          <w:sz w:val="24"/>
          <w:szCs w:val="24"/>
          <w:lang w:eastAsia="en-GB"/>
        </w:rPr>
        <w:tab/>
      </w:r>
      <w:r>
        <w:rPr>
          <w:noProof/>
        </w:rPr>
        <w:t>Lesson 2 – Types of wind generators</w:t>
      </w:r>
      <w:r>
        <w:rPr>
          <w:noProof/>
        </w:rPr>
        <w:tab/>
      </w:r>
      <w:r>
        <w:rPr>
          <w:noProof/>
        </w:rPr>
        <w:fldChar w:fldCharType="begin"/>
      </w:r>
      <w:r>
        <w:rPr>
          <w:noProof/>
        </w:rPr>
        <w:instrText xml:space="preserve"> PAGEREF _Toc471294101 \h </w:instrText>
      </w:r>
      <w:r>
        <w:rPr>
          <w:noProof/>
        </w:rPr>
      </w:r>
      <w:r>
        <w:rPr>
          <w:noProof/>
        </w:rPr>
        <w:fldChar w:fldCharType="separate"/>
      </w:r>
      <w:r>
        <w:rPr>
          <w:noProof/>
        </w:rPr>
        <w:t>7</w:t>
      </w:r>
      <w:r>
        <w:rPr>
          <w:noProof/>
        </w:rPr>
        <w:fldChar w:fldCharType="end"/>
      </w:r>
    </w:p>
    <w:p w14:paraId="33DFFC11" w14:textId="77777777" w:rsidR="00D91950" w:rsidRDefault="00D91950">
      <w:pPr>
        <w:pStyle w:val="TOC3"/>
        <w:tabs>
          <w:tab w:val="left" w:pos="1134"/>
          <w:tab w:val="right" w:leader="dot" w:pos="10195"/>
        </w:tabs>
        <w:rPr>
          <w:rFonts w:eastAsiaTheme="minorEastAsia"/>
          <w:noProof/>
          <w:sz w:val="24"/>
          <w:szCs w:val="24"/>
          <w:lang w:eastAsia="en-GB"/>
        </w:rPr>
      </w:pPr>
      <w:r w:rsidRPr="00765BBB">
        <w:rPr>
          <w:noProof/>
        </w:rPr>
        <w:t>1.3.3.</w:t>
      </w:r>
      <w:r>
        <w:rPr>
          <w:rFonts w:eastAsiaTheme="minorEastAsia"/>
          <w:noProof/>
          <w:sz w:val="24"/>
          <w:szCs w:val="24"/>
          <w:lang w:eastAsia="en-GB"/>
        </w:rPr>
        <w:tab/>
      </w:r>
      <w:r>
        <w:rPr>
          <w:noProof/>
        </w:rPr>
        <w:t>Lesson 3 - Capacity and output</w:t>
      </w:r>
      <w:r>
        <w:rPr>
          <w:noProof/>
        </w:rPr>
        <w:tab/>
      </w:r>
      <w:r>
        <w:rPr>
          <w:noProof/>
        </w:rPr>
        <w:fldChar w:fldCharType="begin"/>
      </w:r>
      <w:r>
        <w:rPr>
          <w:noProof/>
        </w:rPr>
        <w:instrText xml:space="preserve"> PAGEREF _Toc471294102 \h </w:instrText>
      </w:r>
      <w:r>
        <w:rPr>
          <w:noProof/>
        </w:rPr>
      </w:r>
      <w:r>
        <w:rPr>
          <w:noProof/>
        </w:rPr>
        <w:fldChar w:fldCharType="separate"/>
      </w:r>
      <w:r>
        <w:rPr>
          <w:noProof/>
        </w:rPr>
        <w:t>7</w:t>
      </w:r>
      <w:r>
        <w:rPr>
          <w:noProof/>
        </w:rPr>
        <w:fldChar w:fldCharType="end"/>
      </w:r>
    </w:p>
    <w:p w14:paraId="32D5E6ED" w14:textId="77777777" w:rsidR="00D91950" w:rsidRDefault="00D91950">
      <w:pPr>
        <w:pStyle w:val="TOC1"/>
        <w:rPr>
          <w:rFonts w:eastAsiaTheme="minorEastAsia"/>
          <w:b w:val="0"/>
          <w:color w:val="auto"/>
          <w:sz w:val="24"/>
          <w:szCs w:val="24"/>
          <w:lang w:eastAsia="en-GB"/>
        </w:rPr>
      </w:pPr>
      <w:r w:rsidRPr="00765BBB">
        <w:t>2.</w:t>
      </w:r>
      <w:r>
        <w:rPr>
          <w:rFonts w:eastAsiaTheme="minorEastAsia"/>
          <w:b w:val="0"/>
          <w:color w:val="auto"/>
          <w:sz w:val="24"/>
          <w:szCs w:val="24"/>
          <w:lang w:eastAsia="en-GB"/>
        </w:rPr>
        <w:tab/>
      </w:r>
      <w:r>
        <w:t xml:space="preserve">MODULE 2 – </w:t>
      </w:r>
      <w:r w:rsidRPr="00765BBB">
        <w:t>WIND GENERATOR INSTALLATION</w:t>
      </w:r>
      <w:r>
        <w:tab/>
      </w:r>
      <w:r>
        <w:fldChar w:fldCharType="begin"/>
      </w:r>
      <w:r>
        <w:instrText xml:space="preserve"> PAGEREF _Toc471294103 \h </w:instrText>
      </w:r>
      <w:r>
        <w:fldChar w:fldCharType="separate"/>
      </w:r>
      <w:r>
        <w:t>7</w:t>
      </w:r>
      <w:r>
        <w:fldChar w:fldCharType="end"/>
      </w:r>
    </w:p>
    <w:p w14:paraId="5308E844" w14:textId="77777777" w:rsidR="00D91950" w:rsidRDefault="00D91950">
      <w:pPr>
        <w:pStyle w:val="TOC2"/>
        <w:rPr>
          <w:rFonts w:eastAsiaTheme="minorEastAsia"/>
          <w:color w:val="auto"/>
          <w:sz w:val="24"/>
          <w:szCs w:val="24"/>
          <w:lang w:eastAsia="en-GB"/>
        </w:rPr>
      </w:pPr>
      <w:r w:rsidRPr="00765BBB">
        <w:t>2.1.</w:t>
      </w:r>
      <w:r>
        <w:rPr>
          <w:rFonts w:eastAsiaTheme="minorEastAsia"/>
          <w:color w:val="auto"/>
          <w:sz w:val="24"/>
          <w:szCs w:val="24"/>
          <w:lang w:eastAsia="en-GB"/>
        </w:rPr>
        <w:tab/>
      </w:r>
      <w:r>
        <w:t>Scope</w:t>
      </w:r>
      <w:r>
        <w:tab/>
      </w:r>
      <w:r>
        <w:fldChar w:fldCharType="begin"/>
      </w:r>
      <w:r>
        <w:instrText xml:space="preserve"> PAGEREF _Toc471294104 \h </w:instrText>
      </w:r>
      <w:r>
        <w:fldChar w:fldCharType="separate"/>
      </w:r>
      <w:r>
        <w:t>7</w:t>
      </w:r>
      <w:r>
        <w:fldChar w:fldCharType="end"/>
      </w:r>
    </w:p>
    <w:p w14:paraId="17C34E33" w14:textId="77777777" w:rsidR="00D91950" w:rsidRDefault="00D91950">
      <w:pPr>
        <w:pStyle w:val="TOC2"/>
        <w:rPr>
          <w:rFonts w:eastAsiaTheme="minorEastAsia"/>
          <w:color w:val="auto"/>
          <w:sz w:val="24"/>
          <w:szCs w:val="24"/>
          <w:lang w:eastAsia="en-GB"/>
        </w:rPr>
      </w:pPr>
      <w:r w:rsidRPr="00765BBB">
        <w:t>2.2.</w:t>
      </w:r>
      <w:r>
        <w:rPr>
          <w:rFonts w:eastAsiaTheme="minorEastAsia"/>
          <w:color w:val="auto"/>
          <w:sz w:val="24"/>
          <w:szCs w:val="24"/>
          <w:lang w:eastAsia="en-GB"/>
        </w:rPr>
        <w:tab/>
      </w:r>
      <w:r>
        <w:t>Learning Objective</w:t>
      </w:r>
      <w:r>
        <w:tab/>
      </w:r>
      <w:r>
        <w:fldChar w:fldCharType="begin"/>
      </w:r>
      <w:r>
        <w:instrText xml:space="preserve"> PAGEREF _Toc471294105 \h </w:instrText>
      </w:r>
      <w:r>
        <w:fldChar w:fldCharType="separate"/>
      </w:r>
      <w:r>
        <w:t>7</w:t>
      </w:r>
      <w:r>
        <w:fldChar w:fldCharType="end"/>
      </w:r>
    </w:p>
    <w:p w14:paraId="3A9BB7AB" w14:textId="77777777" w:rsidR="00D91950" w:rsidRDefault="00D91950">
      <w:pPr>
        <w:pStyle w:val="TOC2"/>
        <w:rPr>
          <w:rFonts w:eastAsiaTheme="minorEastAsia"/>
          <w:color w:val="auto"/>
          <w:sz w:val="24"/>
          <w:szCs w:val="24"/>
          <w:lang w:eastAsia="en-GB"/>
        </w:rPr>
      </w:pPr>
      <w:r w:rsidRPr="00765BBB">
        <w:t>2.3.</w:t>
      </w:r>
      <w:r>
        <w:rPr>
          <w:rFonts w:eastAsiaTheme="minorEastAsia"/>
          <w:color w:val="auto"/>
          <w:sz w:val="24"/>
          <w:szCs w:val="24"/>
          <w:lang w:eastAsia="en-GB"/>
        </w:rPr>
        <w:tab/>
      </w:r>
      <w:r>
        <w:t>Syllabus</w:t>
      </w:r>
      <w:r>
        <w:tab/>
      </w:r>
      <w:r>
        <w:fldChar w:fldCharType="begin"/>
      </w:r>
      <w:r>
        <w:instrText xml:space="preserve"> PAGEREF _Toc471294106 \h </w:instrText>
      </w:r>
      <w:r>
        <w:fldChar w:fldCharType="separate"/>
      </w:r>
      <w:r>
        <w:t>7</w:t>
      </w:r>
      <w:r>
        <w:fldChar w:fldCharType="end"/>
      </w:r>
    </w:p>
    <w:p w14:paraId="02E1FD5B" w14:textId="77777777" w:rsidR="00D91950" w:rsidRDefault="00D91950">
      <w:pPr>
        <w:pStyle w:val="TOC3"/>
        <w:tabs>
          <w:tab w:val="left" w:pos="1134"/>
          <w:tab w:val="right" w:leader="dot" w:pos="10195"/>
        </w:tabs>
        <w:rPr>
          <w:rFonts w:eastAsiaTheme="minorEastAsia"/>
          <w:noProof/>
          <w:sz w:val="24"/>
          <w:szCs w:val="24"/>
          <w:lang w:eastAsia="en-GB"/>
        </w:rPr>
      </w:pPr>
      <w:r w:rsidRPr="00765BBB">
        <w:rPr>
          <w:noProof/>
        </w:rPr>
        <w:t>2.3.1.</w:t>
      </w:r>
      <w:r>
        <w:rPr>
          <w:rFonts w:eastAsiaTheme="minorEastAsia"/>
          <w:noProof/>
          <w:sz w:val="24"/>
          <w:szCs w:val="24"/>
          <w:lang w:eastAsia="en-GB"/>
        </w:rPr>
        <w:tab/>
      </w:r>
      <w:r>
        <w:rPr>
          <w:noProof/>
        </w:rPr>
        <w:t>Lesson 1 – Installation of a wind generator</w:t>
      </w:r>
      <w:r>
        <w:rPr>
          <w:noProof/>
        </w:rPr>
        <w:tab/>
      </w:r>
      <w:r>
        <w:rPr>
          <w:noProof/>
        </w:rPr>
        <w:fldChar w:fldCharType="begin"/>
      </w:r>
      <w:r>
        <w:rPr>
          <w:noProof/>
        </w:rPr>
        <w:instrText xml:space="preserve"> PAGEREF _Toc471294107 \h </w:instrText>
      </w:r>
      <w:r>
        <w:rPr>
          <w:noProof/>
        </w:rPr>
      </w:r>
      <w:r>
        <w:rPr>
          <w:noProof/>
        </w:rPr>
        <w:fldChar w:fldCharType="separate"/>
      </w:r>
      <w:r>
        <w:rPr>
          <w:noProof/>
        </w:rPr>
        <w:t>7</w:t>
      </w:r>
      <w:r>
        <w:rPr>
          <w:noProof/>
        </w:rPr>
        <w:fldChar w:fldCharType="end"/>
      </w:r>
    </w:p>
    <w:p w14:paraId="32C1448E" w14:textId="77777777" w:rsidR="00D91950" w:rsidRDefault="00D91950">
      <w:pPr>
        <w:pStyle w:val="TOC3"/>
        <w:tabs>
          <w:tab w:val="left" w:pos="1134"/>
          <w:tab w:val="right" w:leader="dot" w:pos="10195"/>
        </w:tabs>
        <w:rPr>
          <w:rFonts w:eastAsiaTheme="minorEastAsia"/>
          <w:noProof/>
          <w:sz w:val="24"/>
          <w:szCs w:val="24"/>
          <w:lang w:eastAsia="en-GB"/>
        </w:rPr>
      </w:pPr>
      <w:r w:rsidRPr="00765BBB">
        <w:rPr>
          <w:noProof/>
        </w:rPr>
        <w:t>2.3.2.</w:t>
      </w:r>
      <w:r>
        <w:rPr>
          <w:rFonts w:eastAsiaTheme="minorEastAsia"/>
          <w:noProof/>
          <w:sz w:val="24"/>
          <w:szCs w:val="24"/>
          <w:lang w:eastAsia="en-GB"/>
        </w:rPr>
        <w:tab/>
      </w:r>
      <w:r>
        <w:rPr>
          <w:noProof/>
        </w:rPr>
        <w:t>Lesson 2 - Connection to battery pack</w:t>
      </w:r>
      <w:r>
        <w:rPr>
          <w:noProof/>
        </w:rPr>
        <w:tab/>
      </w:r>
      <w:r>
        <w:rPr>
          <w:noProof/>
        </w:rPr>
        <w:fldChar w:fldCharType="begin"/>
      </w:r>
      <w:r>
        <w:rPr>
          <w:noProof/>
        </w:rPr>
        <w:instrText xml:space="preserve"> PAGEREF _Toc471294108 \h </w:instrText>
      </w:r>
      <w:r>
        <w:rPr>
          <w:noProof/>
        </w:rPr>
      </w:r>
      <w:r>
        <w:rPr>
          <w:noProof/>
        </w:rPr>
        <w:fldChar w:fldCharType="separate"/>
      </w:r>
      <w:r>
        <w:rPr>
          <w:noProof/>
        </w:rPr>
        <w:t>8</w:t>
      </w:r>
      <w:r>
        <w:rPr>
          <w:noProof/>
        </w:rPr>
        <w:fldChar w:fldCharType="end"/>
      </w:r>
    </w:p>
    <w:p w14:paraId="3B6FD3C8" w14:textId="77777777" w:rsidR="00D91950" w:rsidRDefault="00D91950">
      <w:pPr>
        <w:pStyle w:val="TOC1"/>
        <w:rPr>
          <w:rFonts w:eastAsiaTheme="minorEastAsia"/>
          <w:b w:val="0"/>
          <w:color w:val="auto"/>
          <w:sz w:val="24"/>
          <w:szCs w:val="24"/>
          <w:lang w:eastAsia="en-GB"/>
        </w:rPr>
      </w:pPr>
      <w:r w:rsidRPr="00765BBB">
        <w:t>3.</w:t>
      </w:r>
      <w:r>
        <w:rPr>
          <w:rFonts w:eastAsiaTheme="minorEastAsia"/>
          <w:b w:val="0"/>
          <w:color w:val="auto"/>
          <w:sz w:val="24"/>
          <w:szCs w:val="24"/>
          <w:lang w:eastAsia="en-GB"/>
        </w:rPr>
        <w:tab/>
      </w:r>
      <w:r>
        <w:t xml:space="preserve">MODULE 3 – </w:t>
      </w:r>
      <w:r w:rsidRPr="00765BBB">
        <w:t>MAINTENANCE OF WIND GENERATORS</w:t>
      </w:r>
      <w:r>
        <w:tab/>
      </w:r>
      <w:r>
        <w:fldChar w:fldCharType="begin"/>
      </w:r>
      <w:r>
        <w:instrText xml:space="preserve"> PAGEREF _Toc471294109 \h </w:instrText>
      </w:r>
      <w:r>
        <w:fldChar w:fldCharType="separate"/>
      </w:r>
      <w:r>
        <w:t>8</w:t>
      </w:r>
      <w:r>
        <w:fldChar w:fldCharType="end"/>
      </w:r>
    </w:p>
    <w:p w14:paraId="4C1C621E" w14:textId="77777777" w:rsidR="00D91950" w:rsidRDefault="00D91950">
      <w:pPr>
        <w:pStyle w:val="TOC2"/>
        <w:rPr>
          <w:rFonts w:eastAsiaTheme="minorEastAsia"/>
          <w:color w:val="auto"/>
          <w:sz w:val="24"/>
          <w:szCs w:val="24"/>
          <w:lang w:eastAsia="en-GB"/>
        </w:rPr>
      </w:pPr>
      <w:r w:rsidRPr="00765BBB">
        <w:t>3.1.</w:t>
      </w:r>
      <w:r>
        <w:rPr>
          <w:rFonts w:eastAsiaTheme="minorEastAsia"/>
          <w:color w:val="auto"/>
          <w:sz w:val="24"/>
          <w:szCs w:val="24"/>
          <w:lang w:eastAsia="en-GB"/>
        </w:rPr>
        <w:tab/>
      </w:r>
      <w:r>
        <w:t>Scope</w:t>
      </w:r>
      <w:r>
        <w:tab/>
      </w:r>
      <w:r>
        <w:fldChar w:fldCharType="begin"/>
      </w:r>
      <w:r>
        <w:instrText xml:space="preserve"> PAGEREF _Toc471294110 \h </w:instrText>
      </w:r>
      <w:r>
        <w:fldChar w:fldCharType="separate"/>
      </w:r>
      <w:r>
        <w:t>8</w:t>
      </w:r>
      <w:r>
        <w:fldChar w:fldCharType="end"/>
      </w:r>
    </w:p>
    <w:p w14:paraId="77ECF728" w14:textId="77777777" w:rsidR="00D91950" w:rsidRDefault="00D91950">
      <w:pPr>
        <w:pStyle w:val="TOC2"/>
        <w:rPr>
          <w:rFonts w:eastAsiaTheme="minorEastAsia"/>
          <w:color w:val="auto"/>
          <w:sz w:val="24"/>
          <w:szCs w:val="24"/>
          <w:lang w:eastAsia="en-GB"/>
        </w:rPr>
      </w:pPr>
      <w:r w:rsidRPr="00765BBB">
        <w:t>3.2.</w:t>
      </w:r>
      <w:r>
        <w:rPr>
          <w:rFonts w:eastAsiaTheme="minorEastAsia"/>
          <w:color w:val="auto"/>
          <w:sz w:val="24"/>
          <w:szCs w:val="24"/>
          <w:lang w:eastAsia="en-GB"/>
        </w:rPr>
        <w:tab/>
      </w:r>
      <w:r>
        <w:t>Learning Objective</w:t>
      </w:r>
      <w:r>
        <w:tab/>
      </w:r>
      <w:r>
        <w:fldChar w:fldCharType="begin"/>
      </w:r>
      <w:r>
        <w:instrText xml:space="preserve"> PAGEREF _Toc471294111 \h </w:instrText>
      </w:r>
      <w:r>
        <w:fldChar w:fldCharType="separate"/>
      </w:r>
      <w:r>
        <w:t>8</w:t>
      </w:r>
      <w:r>
        <w:fldChar w:fldCharType="end"/>
      </w:r>
    </w:p>
    <w:p w14:paraId="58D2A6B3" w14:textId="77777777" w:rsidR="00D91950" w:rsidRDefault="00D91950">
      <w:pPr>
        <w:pStyle w:val="TOC2"/>
        <w:rPr>
          <w:rFonts w:eastAsiaTheme="minorEastAsia"/>
          <w:color w:val="auto"/>
          <w:sz w:val="24"/>
          <w:szCs w:val="24"/>
          <w:lang w:eastAsia="en-GB"/>
        </w:rPr>
      </w:pPr>
      <w:r w:rsidRPr="00765BBB">
        <w:t>3.3.</w:t>
      </w:r>
      <w:r>
        <w:rPr>
          <w:rFonts w:eastAsiaTheme="minorEastAsia"/>
          <w:color w:val="auto"/>
          <w:sz w:val="24"/>
          <w:szCs w:val="24"/>
          <w:lang w:eastAsia="en-GB"/>
        </w:rPr>
        <w:tab/>
      </w:r>
      <w:r>
        <w:t>Syllabus</w:t>
      </w:r>
      <w:r>
        <w:tab/>
      </w:r>
      <w:r>
        <w:fldChar w:fldCharType="begin"/>
      </w:r>
      <w:r>
        <w:instrText xml:space="preserve"> PAGEREF _Toc471294112 \h </w:instrText>
      </w:r>
      <w:r>
        <w:fldChar w:fldCharType="separate"/>
      </w:r>
      <w:r>
        <w:t>8</w:t>
      </w:r>
      <w:r>
        <w:fldChar w:fldCharType="end"/>
      </w:r>
    </w:p>
    <w:p w14:paraId="245213E5" w14:textId="77777777" w:rsidR="00D91950" w:rsidRDefault="00D91950">
      <w:pPr>
        <w:pStyle w:val="TOC3"/>
        <w:tabs>
          <w:tab w:val="left" w:pos="1134"/>
          <w:tab w:val="right" w:leader="dot" w:pos="10195"/>
        </w:tabs>
        <w:rPr>
          <w:rFonts w:eastAsiaTheme="minorEastAsia"/>
          <w:noProof/>
          <w:sz w:val="24"/>
          <w:szCs w:val="24"/>
          <w:lang w:eastAsia="en-GB"/>
        </w:rPr>
      </w:pPr>
      <w:r w:rsidRPr="00765BBB">
        <w:rPr>
          <w:noProof/>
        </w:rPr>
        <w:t>3.3.1.</w:t>
      </w:r>
      <w:r>
        <w:rPr>
          <w:rFonts w:eastAsiaTheme="minorEastAsia"/>
          <w:noProof/>
          <w:sz w:val="24"/>
          <w:szCs w:val="24"/>
          <w:lang w:eastAsia="en-GB"/>
        </w:rPr>
        <w:tab/>
      </w:r>
      <w:r>
        <w:rPr>
          <w:noProof/>
        </w:rPr>
        <w:t>Lesson 1 – Pre-maintenance procedures</w:t>
      </w:r>
      <w:r>
        <w:rPr>
          <w:noProof/>
        </w:rPr>
        <w:tab/>
      </w:r>
      <w:r>
        <w:rPr>
          <w:noProof/>
        </w:rPr>
        <w:fldChar w:fldCharType="begin"/>
      </w:r>
      <w:r>
        <w:rPr>
          <w:noProof/>
        </w:rPr>
        <w:instrText xml:space="preserve"> PAGEREF _Toc471294113 \h </w:instrText>
      </w:r>
      <w:r>
        <w:rPr>
          <w:noProof/>
        </w:rPr>
      </w:r>
      <w:r>
        <w:rPr>
          <w:noProof/>
        </w:rPr>
        <w:fldChar w:fldCharType="separate"/>
      </w:r>
      <w:r>
        <w:rPr>
          <w:noProof/>
        </w:rPr>
        <w:t>8</w:t>
      </w:r>
      <w:r>
        <w:rPr>
          <w:noProof/>
        </w:rPr>
        <w:fldChar w:fldCharType="end"/>
      </w:r>
    </w:p>
    <w:p w14:paraId="7BD1FD1F" w14:textId="77777777" w:rsidR="00D91950" w:rsidRDefault="00D91950">
      <w:pPr>
        <w:pStyle w:val="TOC3"/>
        <w:tabs>
          <w:tab w:val="left" w:pos="1134"/>
          <w:tab w:val="right" w:leader="dot" w:pos="10195"/>
        </w:tabs>
        <w:rPr>
          <w:rFonts w:eastAsiaTheme="minorEastAsia"/>
          <w:noProof/>
          <w:sz w:val="24"/>
          <w:szCs w:val="24"/>
          <w:lang w:eastAsia="en-GB"/>
        </w:rPr>
      </w:pPr>
      <w:r w:rsidRPr="00765BBB">
        <w:rPr>
          <w:noProof/>
        </w:rPr>
        <w:t>3.3.2.</w:t>
      </w:r>
      <w:r>
        <w:rPr>
          <w:rFonts w:eastAsiaTheme="minorEastAsia"/>
          <w:noProof/>
          <w:sz w:val="24"/>
          <w:szCs w:val="24"/>
          <w:lang w:eastAsia="en-GB"/>
        </w:rPr>
        <w:tab/>
      </w:r>
      <w:r>
        <w:rPr>
          <w:noProof/>
        </w:rPr>
        <w:t>Lesson 2 - Practical Maintenance</w:t>
      </w:r>
      <w:r>
        <w:rPr>
          <w:noProof/>
        </w:rPr>
        <w:tab/>
      </w:r>
      <w:r>
        <w:rPr>
          <w:noProof/>
        </w:rPr>
        <w:fldChar w:fldCharType="begin"/>
      </w:r>
      <w:r>
        <w:rPr>
          <w:noProof/>
        </w:rPr>
        <w:instrText xml:space="preserve"> PAGEREF _Toc471294114 \h </w:instrText>
      </w:r>
      <w:r>
        <w:rPr>
          <w:noProof/>
        </w:rPr>
      </w:r>
      <w:r>
        <w:rPr>
          <w:noProof/>
        </w:rPr>
        <w:fldChar w:fldCharType="separate"/>
      </w:r>
      <w:r>
        <w:rPr>
          <w:noProof/>
        </w:rPr>
        <w:t>8</w:t>
      </w:r>
      <w:r>
        <w:rPr>
          <w:noProof/>
        </w:rPr>
        <w:fldChar w:fldCharType="end"/>
      </w:r>
    </w:p>
    <w:p w14:paraId="41E892A9" w14:textId="77777777" w:rsidR="00D91950" w:rsidRDefault="00D91950">
      <w:pPr>
        <w:pStyle w:val="TOC1"/>
        <w:rPr>
          <w:rFonts w:eastAsiaTheme="minorEastAsia"/>
          <w:b w:val="0"/>
          <w:color w:val="auto"/>
          <w:sz w:val="24"/>
          <w:szCs w:val="24"/>
          <w:lang w:eastAsia="en-GB"/>
        </w:rPr>
      </w:pPr>
      <w:r w:rsidRPr="00765BBB">
        <w:t>4.</w:t>
      </w:r>
      <w:r>
        <w:rPr>
          <w:rFonts w:eastAsiaTheme="minorEastAsia"/>
          <w:b w:val="0"/>
          <w:color w:val="auto"/>
          <w:sz w:val="24"/>
          <w:szCs w:val="24"/>
          <w:lang w:eastAsia="en-GB"/>
        </w:rPr>
        <w:tab/>
      </w:r>
      <w:r>
        <w:t>ASSESSMENT</w:t>
      </w:r>
      <w:r>
        <w:tab/>
      </w:r>
      <w:r>
        <w:fldChar w:fldCharType="begin"/>
      </w:r>
      <w:r>
        <w:instrText xml:space="preserve"> PAGEREF _Toc471294115 \h </w:instrText>
      </w:r>
      <w:r>
        <w:fldChar w:fldCharType="separate"/>
      </w:r>
      <w:r>
        <w:t>8</w:t>
      </w:r>
      <w:r>
        <w:fldChar w:fldCharType="end"/>
      </w:r>
    </w:p>
    <w:p w14:paraId="168EDD2D" w14:textId="77777777" w:rsidR="00642025" w:rsidRPr="00093294" w:rsidRDefault="002A29D4" w:rsidP="007B7FEC">
      <w:pPr>
        <w:rPr>
          <w:color w:val="00558C" w:themeColor="accent1"/>
          <w:sz w:val="22"/>
        </w:rPr>
      </w:pPr>
      <w:r w:rsidRPr="00093294">
        <w:rPr>
          <w:b/>
          <w:color w:val="00558C" w:themeColor="accent1"/>
          <w:sz w:val="22"/>
        </w:rPr>
        <w:fldChar w:fldCharType="end"/>
      </w:r>
    </w:p>
    <w:p w14:paraId="01C7B210" w14:textId="77777777" w:rsidR="00D36983" w:rsidRPr="00093294" w:rsidRDefault="00D36983" w:rsidP="00D36983">
      <w:pPr>
        <w:pStyle w:val="ListofFigures"/>
      </w:pPr>
      <w:r w:rsidRPr="00093294">
        <w:t>List of Tables</w:t>
      </w:r>
    </w:p>
    <w:p w14:paraId="1C0CED6D" w14:textId="77777777" w:rsidR="00D91950" w:rsidRDefault="00D36983">
      <w:pPr>
        <w:pStyle w:val="TableofFigures"/>
        <w:rPr>
          <w:rFonts w:eastAsiaTheme="minorEastAsia"/>
          <w:i w:val="0"/>
          <w:noProof/>
          <w:sz w:val="24"/>
          <w:szCs w:val="24"/>
          <w:lang w:eastAsia="en-GB"/>
        </w:rPr>
      </w:pPr>
      <w:r w:rsidRPr="00093294">
        <w:fldChar w:fldCharType="begin"/>
      </w:r>
      <w:r w:rsidRPr="00093294">
        <w:instrText xml:space="preserve"> TOC \t "Table caption" \c </w:instrText>
      </w:r>
      <w:r w:rsidRPr="00093294">
        <w:fldChar w:fldCharType="separate"/>
      </w:r>
      <w:r w:rsidR="00D91950">
        <w:rPr>
          <w:noProof/>
        </w:rPr>
        <w:t>Table 1</w:t>
      </w:r>
      <w:r w:rsidR="00D91950">
        <w:rPr>
          <w:rFonts w:eastAsiaTheme="minorEastAsia"/>
          <w:i w:val="0"/>
          <w:noProof/>
          <w:sz w:val="24"/>
          <w:szCs w:val="24"/>
          <w:lang w:eastAsia="en-GB"/>
        </w:rPr>
        <w:tab/>
      </w:r>
      <w:r w:rsidR="00D91950">
        <w:rPr>
          <w:noProof/>
        </w:rPr>
        <w:t>Table of Teaching Modules</w:t>
      </w:r>
      <w:r w:rsidR="00D91950">
        <w:rPr>
          <w:noProof/>
        </w:rPr>
        <w:tab/>
      </w:r>
      <w:r w:rsidR="00D91950">
        <w:rPr>
          <w:noProof/>
        </w:rPr>
        <w:fldChar w:fldCharType="begin"/>
      </w:r>
      <w:r w:rsidR="00D91950">
        <w:rPr>
          <w:noProof/>
        </w:rPr>
        <w:instrText xml:space="preserve"> PAGEREF _Toc471294116 \h </w:instrText>
      </w:r>
      <w:r w:rsidR="00D91950">
        <w:rPr>
          <w:noProof/>
        </w:rPr>
      </w:r>
      <w:r w:rsidR="00D91950">
        <w:rPr>
          <w:noProof/>
        </w:rPr>
        <w:fldChar w:fldCharType="separate"/>
      </w:r>
      <w:r w:rsidR="00D91950">
        <w:rPr>
          <w:noProof/>
        </w:rPr>
        <w:t>5</w:t>
      </w:r>
      <w:r w:rsidR="00D91950">
        <w:rPr>
          <w:noProof/>
        </w:rPr>
        <w:fldChar w:fldCharType="end"/>
      </w:r>
    </w:p>
    <w:p w14:paraId="4CD29E56" w14:textId="77777777" w:rsidR="00D36983" w:rsidRPr="00093294" w:rsidRDefault="00D36983" w:rsidP="00D36983">
      <w:r w:rsidRPr="00093294">
        <w:fldChar w:fldCharType="end"/>
      </w:r>
    </w:p>
    <w:p w14:paraId="47112900" w14:textId="77777777" w:rsidR="00EB6F3C" w:rsidRPr="00093294" w:rsidRDefault="00EB6F3C" w:rsidP="00883AE3"/>
    <w:p w14:paraId="785EC415" w14:textId="77777777" w:rsidR="00790277" w:rsidRPr="00093294" w:rsidRDefault="00790277" w:rsidP="003274DB">
      <w:pPr>
        <w:sectPr w:rsidR="00790277" w:rsidRPr="00093294" w:rsidSect="00292085">
          <w:headerReference w:type="default" r:id="rId12"/>
          <w:pgSz w:w="11906" w:h="16838" w:code="9"/>
          <w:pgMar w:top="567" w:right="794" w:bottom="567" w:left="907" w:header="567" w:footer="567" w:gutter="0"/>
          <w:cols w:space="708"/>
          <w:docGrid w:linePitch="360"/>
        </w:sectPr>
      </w:pPr>
    </w:p>
    <w:p w14:paraId="669546B9" w14:textId="77777777" w:rsidR="00465491" w:rsidRPr="00093294" w:rsidRDefault="00465491" w:rsidP="00465491">
      <w:pPr>
        <w:pStyle w:val="Forward"/>
      </w:pPr>
      <w:bookmarkStart w:id="7" w:name="_Toc419881195"/>
      <w:r w:rsidRPr="00093294">
        <w:lastRenderedPageBreak/>
        <w:t>FOREWORD</w:t>
      </w:r>
      <w:bookmarkEnd w:id="7"/>
    </w:p>
    <w:p w14:paraId="07C71308" w14:textId="77777777" w:rsidR="0010151D" w:rsidRPr="00933831" w:rsidRDefault="0010151D" w:rsidP="0010151D">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7B31DBFD" w14:textId="77777777" w:rsidR="0010151D" w:rsidRPr="00933831" w:rsidRDefault="0010151D" w:rsidP="0010151D">
      <w:pPr>
        <w:pStyle w:val="BodyText"/>
        <w:rPr>
          <w:rFonts w:cs="Arial"/>
          <w:lang w:eastAsia="de-DE"/>
        </w:rPr>
      </w:pPr>
      <w:r w:rsidRPr="00933831">
        <w:rPr>
          <w:rFonts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technicians, IALA has adopted Recommendation E-141 on Standards for Training and Certification of AtoN personnel.</w:t>
      </w:r>
    </w:p>
    <w:p w14:paraId="42D1810E" w14:textId="77777777" w:rsidR="0010151D" w:rsidRPr="00933831" w:rsidRDefault="0010151D" w:rsidP="0010151D">
      <w:pPr>
        <w:pStyle w:val="BodyText"/>
        <w:rPr>
          <w:rFonts w:cs="Arial"/>
          <w:lang w:eastAsia="de-DE"/>
        </w:rPr>
      </w:pPr>
      <w:r w:rsidRPr="00933831">
        <w:rPr>
          <w:rFonts w:cs="Arial"/>
          <w:lang w:eastAsia="de-DE"/>
        </w:rPr>
        <w:t>IALA Committees working closely with the IALA World</w:t>
      </w:r>
      <w:r w:rsidR="00AB7C61">
        <w:rPr>
          <w:rFonts w:cs="Arial"/>
          <w:lang w:eastAsia="de-DE"/>
        </w:rPr>
        <w:t>-</w:t>
      </w:r>
      <w:r w:rsidRPr="00933831">
        <w:rPr>
          <w:rFonts w:cs="Arial"/>
          <w:lang w:eastAsia="de-DE"/>
        </w:rPr>
        <w:t xml:space="preserve">Wide Academy have developed a series of model courses for AtoN personnel having E-141 Level 2 technician functions.  This model course on </w:t>
      </w:r>
      <w:r>
        <w:rPr>
          <w:rFonts w:cs="Arial"/>
          <w:lang w:eastAsia="de-DE"/>
        </w:rPr>
        <w:t>AtoN Service Craft and Buoy Tenders</w:t>
      </w:r>
      <w:r w:rsidRPr="00933831">
        <w:rPr>
          <w:rFonts w:cs="Arial"/>
          <w:lang w:eastAsia="de-DE"/>
        </w:rPr>
        <w:t xml:space="preserve"> should be read in conjunction with the Training Overview Document IALA WWA.L2.0 which contains standard guidance for the conduct of all Level 2 model courses</w:t>
      </w:r>
    </w:p>
    <w:p w14:paraId="7A50D192" w14:textId="43698C3A" w:rsidR="00465491" w:rsidRPr="00093294" w:rsidRDefault="0010151D" w:rsidP="0010151D">
      <w:pPr>
        <w:pStyle w:val="BodyText"/>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Pr>
          <w:rFonts w:cs="Arial"/>
          <w:lang w:eastAsia="de-DE"/>
        </w:rPr>
        <w:t>an introduction to service craft and buoy tenders</w:t>
      </w:r>
      <w:r w:rsidRPr="00933831">
        <w:rPr>
          <w:rFonts w:cs="Arial"/>
          <w:lang w:eastAsia="de-DE"/>
        </w:rPr>
        <w:t>.  Assistance in implementing this and other model courses may be obtained from the IALA World</w:t>
      </w:r>
      <w:ins w:id="8" w:author="Seamus Doyle" w:date="2017-03-04T18:08:00Z">
        <w:r w:rsidR="00B3664C">
          <w:rPr>
            <w:rFonts w:cs="Arial"/>
            <w:lang w:eastAsia="de-DE"/>
          </w:rPr>
          <w:t>-</w:t>
        </w:r>
      </w:ins>
      <w:del w:id="9" w:author="Seamus Doyle" w:date="2017-03-04T18:08:00Z">
        <w:r w:rsidRPr="00933831" w:rsidDel="00B3664C">
          <w:rPr>
            <w:rFonts w:cs="Arial"/>
            <w:lang w:eastAsia="de-DE"/>
          </w:rPr>
          <w:delText xml:space="preserve"> </w:delText>
        </w:r>
      </w:del>
      <w:r w:rsidRPr="00933831">
        <w:rPr>
          <w:rFonts w:cs="Arial"/>
          <w:lang w:eastAsia="de-DE"/>
        </w:rPr>
        <w:t>Wide Academy at the following address:</w:t>
      </w:r>
    </w:p>
    <w:p w14:paraId="0984C5EE" w14:textId="77777777" w:rsidR="00D95BDA" w:rsidRPr="00093294" w:rsidRDefault="00D95BDA" w:rsidP="00465491">
      <w:pPr>
        <w:pStyle w:val="BodyText"/>
      </w:pPr>
    </w:p>
    <w:p w14:paraId="45A9E08D" w14:textId="77777777" w:rsidR="00D95BDA" w:rsidRDefault="00D95BDA" w:rsidP="00465491">
      <w:pPr>
        <w:pStyle w:val="BodyText"/>
      </w:pPr>
    </w:p>
    <w:p w14:paraId="211857B1" w14:textId="77777777" w:rsidR="00380F03" w:rsidRPr="00093294" w:rsidRDefault="00380F03" w:rsidP="00465491">
      <w:pPr>
        <w:pStyle w:val="BodyText"/>
      </w:pPr>
    </w:p>
    <w:p w14:paraId="3DE8EC4E" w14:textId="77777777" w:rsidR="00380F03" w:rsidRPr="003322BB" w:rsidRDefault="00380F03" w:rsidP="00380F03">
      <w:pPr>
        <w:pStyle w:val="BodyText"/>
        <w:tabs>
          <w:tab w:val="left" w:pos="6521"/>
          <w:tab w:val="left" w:pos="7513"/>
        </w:tabs>
        <w:spacing w:after="0"/>
        <w:rPr>
          <w:lang w:eastAsia="de-DE"/>
        </w:rPr>
      </w:pPr>
      <w:r w:rsidRPr="003322BB">
        <w:rPr>
          <w:lang w:eastAsia="de-DE"/>
        </w:rPr>
        <w:t xml:space="preserve">The </w:t>
      </w:r>
      <w:r w:rsidR="008B501C">
        <w:rPr>
          <w:lang w:eastAsia="de-DE"/>
        </w:rPr>
        <w:t>D</w:t>
      </w:r>
      <w:r w:rsidR="00CE5BF8">
        <w:rPr>
          <w:lang w:eastAsia="de-DE"/>
        </w:rPr>
        <w:t>ean</w:t>
      </w:r>
    </w:p>
    <w:p w14:paraId="2BBE3F5C" w14:textId="77777777" w:rsidR="00380F03" w:rsidRPr="003322BB" w:rsidRDefault="00380F03" w:rsidP="00380F03">
      <w:pPr>
        <w:pStyle w:val="BodyText"/>
        <w:tabs>
          <w:tab w:val="left" w:pos="6521"/>
          <w:tab w:val="left" w:pos="7513"/>
        </w:tabs>
        <w:spacing w:after="0"/>
        <w:rPr>
          <w:lang w:eastAsia="de-DE"/>
        </w:rPr>
      </w:pPr>
      <w:r w:rsidRPr="003322BB">
        <w:rPr>
          <w:lang w:eastAsia="de-DE"/>
        </w:rPr>
        <w:t>IALA</w:t>
      </w:r>
      <w:r w:rsidR="008B501C">
        <w:rPr>
          <w:lang w:eastAsia="de-DE"/>
        </w:rPr>
        <w:t xml:space="preserve"> World-Wide Academy</w:t>
      </w:r>
      <w:r w:rsidRPr="003322BB">
        <w:rPr>
          <w:lang w:eastAsia="de-DE"/>
        </w:rPr>
        <w:tab/>
        <w:t>Tel:</w:t>
      </w:r>
      <w:r w:rsidRPr="003322BB">
        <w:rPr>
          <w:lang w:eastAsia="de-DE"/>
        </w:rPr>
        <w:tab/>
        <w:t>(+) 33 1 34 51 70 01</w:t>
      </w:r>
    </w:p>
    <w:p w14:paraId="3C9169CA" w14:textId="77777777" w:rsidR="00380F03" w:rsidRPr="003322BB" w:rsidRDefault="00380F03" w:rsidP="00380F03">
      <w:pPr>
        <w:pStyle w:val="BodyText"/>
        <w:tabs>
          <w:tab w:val="left" w:pos="6521"/>
          <w:tab w:val="left" w:pos="7513"/>
        </w:tabs>
        <w:spacing w:after="0"/>
        <w:rPr>
          <w:lang w:eastAsia="de-DE"/>
        </w:rPr>
      </w:pPr>
      <w:r>
        <w:rPr>
          <w:lang w:eastAsia="de-DE"/>
        </w:rPr>
        <w:t xml:space="preserve">10 rue des </w:t>
      </w:r>
      <w:proofErr w:type="spellStart"/>
      <w:r>
        <w:rPr>
          <w:lang w:eastAsia="de-DE"/>
        </w:rPr>
        <w:t>Gaudines</w:t>
      </w:r>
      <w:proofErr w:type="spellEnd"/>
      <w:r w:rsidRPr="003322BB">
        <w:rPr>
          <w:lang w:eastAsia="de-DE"/>
        </w:rPr>
        <w:tab/>
        <w:t>Fax:</w:t>
      </w:r>
      <w:r w:rsidRPr="003322BB">
        <w:rPr>
          <w:lang w:eastAsia="de-DE"/>
        </w:rPr>
        <w:tab/>
        <w:t>(+) 33 1 34 51 82 05</w:t>
      </w:r>
    </w:p>
    <w:p w14:paraId="31943B28" w14:textId="77777777" w:rsidR="00380F03" w:rsidRPr="003322BB" w:rsidRDefault="00380F03" w:rsidP="00380F03">
      <w:pPr>
        <w:pStyle w:val="BodyText"/>
        <w:tabs>
          <w:tab w:val="left" w:pos="6521"/>
          <w:tab w:val="left" w:pos="7513"/>
        </w:tabs>
        <w:spacing w:after="0"/>
      </w:pPr>
      <w:r w:rsidRPr="003322BB">
        <w:rPr>
          <w:lang w:eastAsia="de-DE"/>
        </w:rPr>
        <w:t>78100</w:t>
      </w:r>
      <w:r>
        <w:rPr>
          <w:lang w:eastAsia="de-DE"/>
        </w:rPr>
        <w:t xml:space="preserve"> </w:t>
      </w:r>
      <w:r w:rsidRPr="003322BB">
        <w:rPr>
          <w:lang w:eastAsia="de-DE"/>
        </w:rPr>
        <w:t>Saint Germain-en-Laye</w:t>
      </w:r>
      <w:r w:rsidRPr="003322BB">
        <w:rPr>
          <w:lang w:eastAsia="de-DE"/>
        </w:rPr>
        <w:tab/>
        <w:t>e-mail:</w:t>
      </w:r>
      <w:r w:rsidRPr="003322BB">
        <w:rPr>
          <w:lang w:eastAsia="de-DE"/>
        </w:rPr>
        <w:tab/>
      </w:r>
      <w:hyperlink r:id="rId13" w:history="1">
        <w:r w:rsidRPr="003322BB">
          <w:rPr>
            <w:rStyle w:val="Hyperlink"/>
            <w:rFonts w:eastAsia="Calibri"/>
          </w:rPr>
          <w:t>academy@iala-aism.org</w:t>
        </w:r>
      </w:hyperlink>
    </w:p>
    <w:p w14:paraId="1EAE4008" w14:textId="77777777" w:rsidR="00380F03" w:rsidRPr="003322BB" w:rsidRDefault="00380F03" w:rsidP="00380F03">
      <w:pPr>
        <w:pStyle w:val="BodyText"/>
        <w:tabs>
          <w:tab w:val="left" w:pos="6521"/>
          <w:tab w:val="left" w:pos="7513"/>
        </w:tabs>
        <w:rPr>
          <w:rStyle w:val="Hyperlink"/>
          <w:rFonts w:cs="Arial"/>
          <w:lang w:eastAsia="de-DE"/>
        </w:rPr>
      </w:pPr>
      <w:r w:rsidRPr="003322BB">
        <w:rPr>
          <w:lang w:eastAsia="de-DE"/>
        </w:rPr>
        <w:t>France</w:t>
      </w:r>
      <w:r w:rsidRPr="003322BB">
        <w:rPr>
          <w:lang w:eastAsia="de-DE"/>
        </w:rPr>
        <w:tab/>
        <w:t>Internet:</w:t>
      </w:r>
      <w:r w:rsidRPr="003322BB">
        <w:rPr>
          <w:lang w:eastAsia="de-DE"/>
        </w:rPr>
        <w:tab/>
      </w:r>
      <w:hyperlink r:id="rId14" w:history="1">
        <w:r w:rsidRPr="003322BB">
          <w:rPr>
            <w:rStyle w:val="Hyperlink"/>
            <w:rFonts w:cs="Arial"/>
            <w:lang w:eastAsia="de-DE"/>
          </w:rPr>
          <w:t>www.iala-aism.org</w:t>
        </w:r>
      </w:hyperlink>
    </w:p>
    <w:p w14:paraId="1DDB25DC" w14:textId="77777777" w:rsidR="00465491" w:rsidRPr="00093294" w:rsidRDefault="00465491" w:rsidP="00AC1940">
      <w:pPr>
        <w:pStyle w:val="BodyText"/>
        <w:tabs>
          <w:tab w:val="left" w:pos="6521"/>
          <w:tab w:val="left" w:pos="7513"/>
        </w:tabs>
      </w:pPr>
      <w:r w:rsidRPr="00093294">
        <w:br w:type="page"/>
      </w:r>
    </w:p>
    <w:p w14:paraId="7B48302D" w14:textId="77777777" w:rsidR="00465491" w:rsidRPr="00093294" w:rsidRDefault="00513460" w:rsidP="00513460">
      <w:pPr>
        <w:pStyle w:val="Part"/>
      </w:pPr>
      <w:bookmarkStart w:id="10" w:name="_Toc442348085"/>
      <w:bookmarkStart w:id="11" w:name="_Toc471294086"/>
      <w:r w:rsidRPr="00093294">
        <w:lastRenderedPageBreak/>
        <w:t xml:space="preserve">- </w:t>
      </w:r>
      <w:r w:rsidR="007D747F" w:rsidRPr="00093294">
        <w:rPr>
          <w:caps w:val="0"/>
        </w:rPr>
        <w:t>COURSE OVERVIEW</w:t>
      </w:r>
      <w:bookmarkEnd w:id="10"/>
      <w:bookmarkEnd w:id="11"/>
    </w:p>
    <w:p w14:paraId="1B6D2496" w14:textId="77777777" w:rsidR="00465491" w:rsidRPr="00093294" w:rsidRDefault="0010151D" w:rsidP="00665C35">
      <w:pPr>
        <w:pStyle w:val="Heading1"/>
        <w:numPr>
          <w:ilvl w:val="0"/>
          <w:numId w:val="19"/>
        </w:numPr>
      </w:pPr>
      <w:bookmarkStart w:id="12" w:name="_Toc471294087"/>
      <w:r>
        <w:t>SCOPE</w:t>
      </w:r>
      <w:bookmarkEnd w:id="12"/>
    </w:p>
    <w:p w14:paraId="45215A3F" w14:textId="77777777" w:rsidR="00465491" w:rsidRPr="00093294" w:rsidRDefault="00465491" w:rsidP="00465491">
      <w:pPr>
        <w:pStyle w:val="Heading1separatationline"/>
      </w:pPr>
    </w:p>
    <w:p w14:paraId="3A62905E" w14:textId="77777777" w:rsidR="00A84EFA" w:rsidRPr="00A84EFA" w:rsidRDefault="00A84EFA" w:rsidP="00A84EFA">
      <w:pPr>
        <w:pStyle w:val="BodyText"/>
      </w:pPr>
      <w:r w:rsidRPr="00A84EFA">
        <w:t>This course is intended to provide technicians with the theoretical and practical training necessary to install, set to work and maintain wind generators.</w:t>
      </w:r>
    </w:p>
    <w:p w14:paraId="6D7FAED2" w14:textId="0614F329" w:rsidR="00A84EFA" w:rsidRDefault="00A84EFA" w:rsidP="00A84EFA">
      <w:pPr>
        <w:pStyle w:val="BodyText"/>
      </w:pPr>
      <w:r w:rsidRPr="00A84EFA">
        <w:t xml:space="preserve">This course is intended to be supported by further training modules on energy storage systems, maintenance records and protection against damage to aids to navigation stations from lightning. </w:t>
      </w:r>
      <w:r>
        <w:t xml:space="preserve"> </w:t>
      </w:r>
      <w:r w:rsidRPr="00A84EFA">
        <w:t>Details of these supporting model courses can be found in the Level 2 Technician training overview document IALA WWA L2.0.</w:t>
      </w:r>
    </w:p>
    <w:p w14:paraId="575AC724" w14:textId="5662A978" w:rsidR="00D2697A" w:rsidRDefault="0010151D" w:rsidP="00A84EFA">
      <w:pPr>
        <w:pStyle w:val="Heading1"/>
      </w:pPr>
      <w:bookmarkStart w:id="13" w:name="_Toc471294088"/>
      <w:r>
        <w:t>OBJECTIVE</w:t>
      </w:r>
      <w:bookmarkEnd w:id="13"/>
    </w:p>
    <w:p w14:paraId="509685B8" w14:textId="77777777" w:rsidR="0010151D" w:rsidRDefault="0010151D" w:rsidP="0010151D">
      <w:pPr>
        <w:pStyle w:val="Heading1separatationline"/>
      </w:pPr>
    </w:p>
    <w:p w14:paraId="3994D549" w14:textId="7DC117D7" w:rsidR="0010151D" w:rsidRPr="0010151D" w:rsidRDefault="00A84EFA" w:rsidP="0010151D">
      <w:pPr>
        <w:pStyle w:val="BodyText"/>
      </w:pPr>
      <w:r w:rsidRPr="00A84EFA">
        <w:t>Upon successful completion of this course, participants will have acquired sufficient knowledge and skill to install, set to work and maintain wind generators within their organizations.</w:t>
      </w:r>
    </w:p>
    <w:p w14:paraId="1DC72B83" w14:textId="77777777" w:rsidR="0010151D" w:rsidRDefault="0010151D" w:rsidP="0010151D">
      <w:pPr>
        <w:pStyle w:val="Heading1"/>
      </w:pPr>
      <w:bookmarkStart w:id="14" w:name="_Toc471294089"/>
      <w:r>
        <w:t>COURSE OUTLINE</w:t>
      </w:r>
      <w:bookmarkEnd w:id="14"/>
    </w:p>
    <w:p w14:paraId="7CDCF9D5" w14:textId="77777777" w:rsidR="0010151D" w:rsidRDefault="0010151D" w:rsidP="0010151D">
      <w:pPr>
        <w:pStyle w:val="Heading1separatationline"/>
      </w:pPr>
    </w:p>
    <w:p w14:paraId="446957E4" w14:textId="0D72BEF8" w:rsidR="002A689F" w:rsidRPr="0010151D" w:rsidRDefault="00A84EFA" w:rsidP="0010151D">
      <w:pPr>
        <w:pStyle w:val="BodyText"/>
      </w:pPr>
      <w:r w:rsidRPr="00A84EFA">
        <w:t xml:space="preserve">his mainly practical course is intended to cover the knowledge required for a technician to install, set to work and maintain wind generators used to power aids to navigation. </w:t>
      </w:r>
      <w:r>
        <w:t xml:space="preserve"> </w:t>
      </w:r>
      <w:r w:rsidRPr="00A84EFA">
        <w:t xml:space="preserve">The complete course comprises 1 classroom, 2 practical modules and a practical test of competence. </w:t>
      </w:r>
      <w:r>
        <w:t xml:space="preserve"> </w:t>
      </w:r>
      <w:r w:rsidRPr="00A84EFA">
        <w:t>Each of these deals with a specific subject covering the use of wind generators.</w:t>
      </w:r>
    </w:p>
    <w:p w14:paraId="185D94E1" w14:textId="77777777" w:rsidR="0010151D" w:rsidRDefault="0010151D" w:rsidP="0010151D">
      <w:pPr>
        <w:pStyle w:val="Heading1"/>
      </w:pPr>
      <w:bookmarkStart w:id="15" w:name="_Toc471294090"/>
      <w:r>
        <w:t>TEACHING MODULES</w:t>
      </w:r>
      <w:bookmarkEnd w:id="15"/>
    </w:p>
    <w:p w14:paraId="5925476A" w14:textId="77777777" w:rsidR="0010151D" w:rsidRDefault="0010151D" w:rsidP="0010151D">
      <w:pPr>
        <w:pStyle w:val="Heading1separatationline"/>
      </w:pPr>
    </w:p>
    <w:p w14:paraId="063198E2" w14:textId="77777777" w:rsidR="0010151D" w:rsidRDefault="0010151D" w:rsidP="00EA4259">
      <w:pPr>
        <w:pStyle w:val="Tablecaption"/>
        <w:jc w:val="center"/>
      </w:pPr>
      <w:bookmarkStart w:id="16" w:name="_Toc471294116"/>
      <w:r>
        <w:t>Table of Teaching Modules</w:t>
      </w:r>
      <w:bookmarkEnd w:id="16"/>
    </w:p>
    <w:tbl>
      <w:tblPr>
        <w:tblW w:w="8949" w:type="dxa"/>
        <w:jc w:val="center"/>
        <w:tblLayout w:type="fixed"/>
        <w:tblLook w:val="0000" w:firstRow="0" w:lastRow="0" w:firstColumn="0" w:lastColumn="0" w:noHBand="0" w:noVBand="0"/>
      </w:tblPr>
      <w:tblGrid>
        <w:gridCol w:w="3124"/>
        <w:gridCol w:w="1296"/>
        <w:gridCol w:w="4529"/>
      </w:tblGrid>
      <w:tr w:rsidR="00EA4259" w:rsidRPr="001A35C8" w14:paraId="1ADD79B5" w14:textId="77777777" w:rsidTr="00AD2F0F">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37C2D4BE" w14:textId="77777777" w:rsidR="00EA4259" w:rsidRPr="0081138A" w:rsidRDefault="00EA4259" w:rsidP="00EA4259">
            <w:pPr>
              <w:pStyle w:val="Tableheading"/>
            </w:pPr>
            <w:r w:rsidRPr="0081138A">
              <w:t xml:space="preserve">Module </w:t>
            </w:r>
            <w:r>
              <w:t>T</w:t>
            </w:r>
            <w:r w:rsidRPr="0081138A">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4868512B" w14:textId="77777777" w:rsidR="00EA4259" w:rsidRPr="0081138A" w:rsidRDefault="00EA4259" w:rsidP="00EA4259">
            <w:pPr>
              <w:pStyle w:val="Tableheading"/>
              <w:jc w:val="center"/>
            </w:pPr>
            <w:r w:rsidRPr="0081138A">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64FEB7C9" w14:textId="77777777" w:rsidR="00EA4259" w:rsidRPr="0081138A" w:rsidRDefault="00EA4259" w:rsidP="00EA4259">
            <w:pPr>
              <w:pStyle w:val="Tableheading"/>
            </w:pPr>
            <w:r w:rsidRPr="0081138A">
              <w:t>Overview</w:t>
            </w:r>
          </w:p>
        </w:tc>
      </w:tr>
      <w:tr w:rsidR="00EA4259" w:rsidRPr="001A35C8" w14:paraId="6DA24274" w14:textId="77777777" w:rsidTr="00EA4259">
        <w:trPr>
          <w:trHeight w:val="566"/>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3D92C682" w14:textId="4CE3B384" w:rsidR="00EA4259" w:rsidRPr="005A5150" w:rsidRDefault="00A84EFA" w:rsidP="00EA4259">
            <w:pPr>
              <w:pStyle w:val="Tabletext"/>
            </w:pPr>
            <w:r w:rsidRPr="00A84EFA">
              <w:t>An introduction to wind generators</w:t>
            </w:r>
          </w:p>
        </w:tc>
        <w:tc>
          <w:tcPr>
            <w:tcW w:w="1296" w:type="dxa"/>
            <w:tcBorders>
              <w:top w:val="single" w:sz="6" w:space="0" w:color="000000"/>
              <w:left w:val="single" w:sz="4" w:space="0" w:color="000000"/>
              <w:bottom w:val="single" w:sz="4" w:space="0" w:color="000000"/>
              <w:right w:val="single" w:sz="4" w:space="0" w:color="000000"/>
            </w:tcBorders>
            <w:vAlign w:val="center"/>
          </w:tcPr>
          <w:p w14:paraId="42D63415" w14:textId="77777777" w:rsidR="00EA4259" w:rsidRPr="005A5150" w:rsidRDefault="00EA4259" w:rsidP="00EA4259">
            <w:pPr>
              <w:pStyle w:val="Tabletext"/>
              <w:jc w:val="center"/>
            </w:pPr>
            <w:r>
              <w:t>2.0</w:t>
            </w:r>
          </w:p>
        </w:tc>
        <w:tc>
          <w:tcPr>
            <w:tcW w:w="4529" w:type="dxa"/>
            <w:tcBorders>
              <w:top w:val="single" w:sz="6" w:space="0" w:color="000000"/>
              <w:left w:val="single" w:sz="4" w:space="0" w:color="000000"/>
              <w:bottom w:val="single" w:sz="4" w:space="0" w:color="000000"/>
              <w:right w:val="single" w:sz="4" w:space="0" w:color="000000"/>
            </w:tcBorders>
          </w:tcPr>
          <w:p w14:paraId="3B34A4C7" w14:textId="2EE1D683" w:rsidR="00BB28FC" w:rsidRPr="00A84EFA" w:rsidRDefault="00A84EFA" w:rsidP="00A84EFA">
            <w:pPr>
              <w:pStyle w:val="Tabletext"/>
              <w:ind w:left="2"/>
              <w:rPr>
                <w:rFonts w:cs="Arial"/>
              </w:rPr>
            </w:pPr>
            <w:r w:rsidRPr="00A84EFA">
              <w:rPr>
                <w:rFonts w:cs="Arial"/>
              </w:rPr>
              <w:t>This module describes the background to, types and performance of wind generators</w:t>
            </w:r>
          </w:p>
        </w:tc>
      </w:tr>
      <w:tr w:rsidR="00EA4259" w:rsidRPr="001A35C8" w14:paraId="6A98D6C8" w14:textId="77777777" w:rsidTr="00EA4259">
        <w:trPr>
          <w:trHeight w:val="54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04DC4605" w14:textId="543F092F" w:rsidR="00EA4259" w:rsidRPr="005A5150" w:rsidRDefault="00A84EFA" w:rsidP="00EA4259">
            <w:pPr>
              <w:pStyle w:val="Tabletext"/>
            </w:pPr>
            <w:r w:rsidRPr="00A84EFA">
              <w:t>Wind generator installation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1176D442" w14:textId="44299C5C" w:rsidR="00EA4259" w:rsidRPr="005A5150" w:rsidRDefault="00A84EFA" w:rsidP="00EA4259">
            <w:pPr>
              <w:pStyle w:val="Tabletext"/>
              <w:jc w:val="center"/>
            </w:pPr>
            <w:r>
              <w:t>3</w:t>
            </w:r>
            <w:r w:rsidR="00EA4259">
              <w:t>.0</w:t>
            </w:r>
          </w:p>
        </w:tc>
        <w:tc>
          <w:tcPr>
            <w:tcW w:w="4529" w:type="dxa"/>
            <w:tcBorders>
              <w:top w:val="single" w:sz="4" w:space="0" w:color="000000"/>
              <w:left w:val="single" w:sz="4" w:space="0" w:color="000000"/>
              <w:bottom w:val="single" w:sz="4" w:space="0" w:color="000000"/>
              <w:right w:val="single" w:sz="4" w:space="0" w:color="000000"/>
            </w:tcBorders>
          </w:tcPr>
          <w:p w14:paraId="16B9A26C" w14:textId="45341FE9" w:rsidR="00EA4259" w:rsidRPr="00EA0429" w:rsidRDefault="00A84EFA" w:rsidP="00BB28FC">
            <w:pPr>
              <w:pStyle w:val="Tabletext"/>
              <w:ind w:left="2"/>
            </w:pPr>
            <w:r w:rsidRPr="00A84EFA">
              <w:t>This module describes how to install and set to work a wind generator</w:t>
            </w:r>
          </w:p>
        </w:tc>
      </w:tr>
      <w:tr w:rsidR="00EA4259" w:rsidRPr="001A35C8" w14:paraId="1F585DB2" w14:textId="77777777" w:rsidTr="00EA4259">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0474B6CA" w14:textId="5415B7E1" w:rsidR="00EA4259" w:rsidRPr="005A5150" w:rsidRDefault="00A84EFA" w:rsidP="00EA4259">
            <w:pPr>
              <w:pStyle w:val="Tabletext"/>
            </w:pPr>
            <w:r w:rsidRPr="00A84EFA">
              <w:t>Maintenance of wind generators</w:t>
            </w:r>
          </w:p>
        </w:tc>
        <w:tc>
          <w:tcPr>
            <w:tcW w:w="1296" w:type="dxa"/>
            <w:tcBorders>
              <w:top w:val="single" w:sz="4" w:space="0" w:color="000000"/>
              <w:left w:val="single" w:sz="4" w:space="0" w:color="000000"/>
              <w:bottom w:val="single" w:sz="4" w:space="0" w:color="000000"/>
              <w:right w:val="single" w:sz="4" w:space="0" w:color="000000"/>
            </w:tcBorders>
            <w:vAlign w:val="center"/>
          </w:tcPr>
          <w:p w14:paraId="0C9507BA" w14:textId="77777777" w:rsidR="00EA4259" w:rsidRPr="005A5150" w:rsidRDefault="00EA4259" w:rsidP="00EA4259">
            <w:pPr>
              <w:pStyle w:val="Tabletext"/>
              <w:jc w:val="center"/>
            </w:pPr>
            <w:r w:rsidRPr="005A5150">
              <w:t>1</w:t>
            </w:r>
            <w:r>
              <w:t>.0</w:t>
            </w:r>
          </w:p>
        </w:tc>
        <w:tc>
          <w:tcPr>
            <w:tcW w:w="4529" w:type="dxa"/>
            <w:tcBorders>
              <w:top w:val="single" w:sz="4" w:space="0" w:color="000000"/>
              <w:left w:val="single" w:sz="4" w:space="0" w:color="000000"/>
              <w:bottom w:val="single" w:sz="4" w:space="0" w:color="000000"/>
              <w:right w:val="single" w:sz="4" w:space="0" w:color="000000"/>
            </w:tcBorders>
          </w:tcPr>
          <w:p w14:paraId="4C5621B8" w14:textId="2E7470B1" w:rsidR="00EA4259" w:rsidRPr="005A5150" w:rsidRDefault="00A84EFA" w:rsidP="00BB28FC">
            <w:pPr>
              <w:pStyle w:val="Tabletext"/>
              <w:ind w:left="2"/>
              <w:rPr>
                <w:color w:val="auto"/>
              </w:rPr>
            </w:pPr>
            <w:r w:rsidRPr="00A84EFA">
              <w:rPr>
                <w:color w:val="auto"/>
              </w:rPr>
              <w:t>This module describes the maintenance procedures for wind generators</w:t>
            </w:r>
          </w:p>
        </w:tc>
      </w:tr>
      <w:tr w:rsidR="00A84EFA" w:rsidRPr="001A35C8" w14:paraId="7EA81E01" w14:textId="77777777" w:rsidTr="00EA4259">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3A60E918" w14:textId="2B807116" w:rsidR="00A84EFA" w:rsidRPr="005A5150" w:rsidRDefault="00A84EFA" w:rsidP="00EA4259">
            <w:pPr>
              <w:pStyle w:val="Tabletext"/>
            </w:pPr>
            <w:r w:rsidRPr="005A5150">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32DB117D" w14:textId="7BC98F47" w:rsidR="00A84EFA" w:rsidRPr="005A5150" w:rsidRDefault="00A84EFA" w:rsidP="00EA4259">
            <w:pPr>
              <w:pStyle w:val="Tabletext"/>
              <w:jc w:val="center"/>
            </w:pPr>
            <w:r>
              <w:t>1.0</w:t>
            </w:r>
          </w:p>
        </w:tc>
        <w:tc>
          <w:tcPr>
            <w:tcW w:w="4529" w:type="dxa"/>
            <w:tcBorders>
              <w:top w:val="single" w:sz="4" w:space="0" w:color="000000"/>
              <w:left w:val="single" w:sz="4" w:space="0" w:color="000000"/>
              <w:bottom w:val="single" w:sz="4" w:space="0" w:color="000000"/>
              <w:right w:val="single" w:sz="4" w:space="0" w:color="000000"/>
            </w:tcBorders>
          </w:tcPr>
          <w:p w14:paraId="193AC519" w14:textId="083C71BD" w:rsidR="00A84EFA" w:rsidRDefault="00A84EFA" w:rsidP="00BB28FC">
            <w:pPr>
              <w:pStyle w:val="Tabletext"/>
              <w:ind w:left="2"/>
              <w:rPr>
                <w:color w:val="auto"/>
              </w:rPr>
            </w:pPr>
            <w:r w:rsidRPr="00A84EFA">
              <w:rPr>
                <w:color w:val="auto"/>
              </w:rPr>
              <w:t>Practical assessment</w:t>
            </w:r>
          </w:p>
        </w:tc>
      </w:tr>
      <w:tr w:rsidR="00EA4259" w:rsidRPr="001A35C8" w14:paraId="1AE16488" w14:textId="77777777" w:rsidTr="00AD2F0F">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1C0F44F1" w14:textId="77777777" w:rsidR="00EA4259" w:rsidRPr="005A5150" w:rsidRDefault="00EA4259" w:rsidP="00EA4259">
            <w:pPr>
              <w:pStyle w:val="Tabletext"/>
            </w:pPr>
            <w:r w:rsidRPr="005A5150">
              <w:rPr>
                <w:b/>
                <w:bCs/>
              </w:rPr>
              <w:t>Total Hours</w:t>
            </w:r>
          </w:p>
        </w:tc>
        <w:tc>
          <w:tcPr>
            <w:tcW w:w="1296" w:type="dxa"/>
            <w:tcBorders>
              <w:top w:val="single" w:sz="4" w:space="0" w:color="000000"/>
              <w:left w:val="single" w:sz="4" w:space="0" w:color="000000"/>
              <w:bottom w:val="single" w:sz="6" w:space="0" w:color="000000"/>
              <w:right w:val="single" w:sz="4" w:space="0" w:color="000000"/>
            </w:tcBorders>
            <w:vAlign w:val="center"/>
          </w:tcPr>
          <w:p w14:paraId="10D48BC6" w14:textId="252E8DA1" w:rsidR="00EA4259" w:rsidRPr="005A5150" w:rsidRDefault="00A84EFA" w:rsidP="00EA4259">
            <w:pPr>
              <w:pStyle w:val="Tabletext"/>
              <w:jc w:val="center"/>
              <w:rPr>
                <w:b/>
              </w:rPr>
            </w:pPr>
            <w:r>
              <w:rPr>
                <w:b/>
              </w:rPr>
              <w:t>7.</w:t>
            </w:r>
            <w:r w:rsidR="00EA4259">
              <w:rPr>
                <w:b/>
              </w:rPr>
              <w:t>0</w:t>
            </w:r>
          </w:p>
        </w:tc>
        <w:tc>
          <w:tcPr>
            <w:tcW w:w="4529" w:type="dxa"/>
            <w:tcBorders>
              <w:top w:val="single" w:sz="4" w:space="0" w:color="000000"/>
              <w:left w:val="single" w:sz="4" w:space="0" w:color="000000"/>
              <w:bottom w:val="single" w:sz="6" w:space="0" w:color="000000"/>
              <w:right w:val="single" w:sz="4" w:space="0" w:color="000000"/>
            </w:tcBorders>
          </w:tcPr>
          <w:p w14:paraId="4502E393" w14:textId="329E24FD" w:rsidR="00EA4259" w:rsidRPr="005A5150" w:rsidRDefault="00A84EFA" w:rsidP="00BB28FC">
            <w:pPr>
              <w:pStyle w:val="Tabletext"/>
              <w:ind w:left="2"/>
              <w:rPr>
                <w:color w:val="auto"/>
              </w:rPr>
            </w:pPr>
            <w:r>
              <w:rPr>
                <w:color w:val="auto"/>
              </w:rPr>
              <w:t>One-</w:t>
            </w:r>
            <w:r w:rsidR="00EA4259">
              <w:rPr>
                <w:color w:val="auto"/>
              </w:rPr>
              <w:t>day course</w:t>
            </w:r>
          </w:p>
        </w:tc>
      </w:tr>
    </w:tbl>
    <w:p w14:paraId="53DA7EFC" w14:textId="77777777" w:rsidR="0010151D" w:rsidRPr="0010151D" w:rsidRDefault="0010151D" w:rsidP="00EA4259">
      <w:pPr>
        <w:jc w:val="center"/>
      </w:pPr>
    </w:p>
    <w:p w14:paraId="004671A0" w14:textId="77777777" w:rsidR="0010151D" w:rsidRDefault="00EA4259" w:rsidP="00EA4259">
      <w:pPr>
        <w:pStyle w:val="Heading1"/>
      </w:pPr>
      <w:bookmarkStart w:id="17" w:name="_Toc471294091"/>
      <w:r>
        <w:t>SPECIFIC COURSE RELATED TEACHING AIDS</w:t>
      </w:r>
      <w:bookmarkEnd w:id="17"/>
    </w:p>
    <w:p w14:paraId="2981C611" w14:textId="77777777" w:rsidR="00EA4259" w:rsidRDefault="00EA4259" w:rsidP="00EA4259">
      <w:pPr>
        <w:pStyle w:val="Heading1separatationline"/>
      </w:pPr>
    </w:p>
    <w:p w14:paraId="30DB2E0C" w14:textId="5D4312FC" w:rsidR="00A84EFA" w:rsidRPr="00A84EFA" w:rsidRDefault="00A84EFA" w:rsidP="00A84EFA">
      <w:pPr>
        <w:pStyle w:val="List1"/>
      </w:pPr>
      <w:r w:rsidRPr="00A84EFA">
        <w:t xml:space="preserve">This course will be both classroom and workshop/site based. </w:t>
      </w:r>
      <w:r>
        <w:t xml:space="preserve"> </w:t>
      </w:r>
      <w:r w:rsidRPr="00A84EFA">
        <w:t>Classrooms should be equipped with blackboards, whiteboards, and overhead projectors to enable presentation of the subject matter.</w:t>
      </w:r>
    </w:p>
    <w:p w14:paraId="729843D4" w14:textId="129445B6" w:rsidR="0010151D" w:rsidRDefault="00A84EFA" w:rsidP="00A84EFA">
      <w:pPr>
        <w:pStyle w:val="List1"/>
      </w:pPr>
      <w:r w:rsidRPr="00A84EFA">
        <w:t>A demonstration wind generator should be made available in a suitable workshop or open air environment</w:t>
      </w:r>
      <w:r>
        <w:t>.</w:t>
      </w:r>
    </w:p>
    <w:p w14:paraId="2C8069F9" w14:textId="77777777" w:rsidR="00A84EFA" w:rsidRDefault="00A84EFA">
      <w:pPr>
        <w:spacing w:after="200" w:line="276" w:lineRule="auto"/>
        <w:rPr>
          <w:rFonts w:asciiTheme="majorHAnsi" w:eastAsiaTheme="majorEastAsia" w:hAnsiTheme="majorHAnsi" w:cstheme="majorBidi"/>
          <w:b/>
          <w:bCs/>
          <w:caps/>
          <w:color w:val="00AFAA"/>
          <w:sz w:val="28"/>
          <w:szCs w:val="24"/>
        </w:rPr>
      </w:pPr>
      <w:bookmarkStart w:id="18" w:name="_Toc449012678"/>
      <w:r>
        <w:br w:type="page"/>
      </w:r>
    </w:p>
    <w:p w14:paraId="566F1972" w14:textId="713C2C67" w:rsidR="0010151D" w:rsidRPr="003322BB" w:rsidRDefault="0010151D" w:rsidP="0010151D">
      <w:pPr>
        <w:pStyle w:val="Heading1"/>
      </w:pPr>
      <w:bookmarkStart w:id="19" w:name="_Toc471294092"/>
      <w:r w:rsidRPr="003322BB">
        <w:lastRenderedPageBreak/>
        <w:t>ACRONYMS</w:t>
      </w:r>
      <w:bookmarkEnd w:id="18"/>
      <w:bookmarkEnd w:id="19"/>
    </w:p>
    <w:p w14:paraId="7F3006F2" w14:textId="77777777" w:rsidR="0010151D" w:rsidRPr="003322BB" w:rsidRDefault="0010151D" w:rsidP="0010151D">
      <w:pPr>
        <w:pStyle w:val="Heading1separatationline"/>
      </w:pPr>
    </w:p>
    <w:p w14:paraId="70877EA0" w14:textId="77777777" w:rsidR="0010151D" w:rsidRPr="003322BB" w:rsidRDefault="0010151D" w:rsidP="0010151D">
      <w:pPr>
        <w:pStyle w:val="BodyText"/>
      </w:pPr>
      <w:r w:rsidRPr="003322BB">
        <w:t>To assist in the use of this model course, the following acronyms have been used:</w:t>
      </w:r>
    </w:p>
    <w:p w14:paraId="1911C520" w14:textId="77777777" w:rsidR="0010151D" w:rsidRPr="003322BB" w:rsidRDefault="0010151D" w:rsidP="0010151D">
      <w:pPr>
        <w:pStyle w:val="Acronym"/>
      </w:pPr>
      <w:r w:rsidRPr="003322BB">
        <w:t>AtoN</w:t>
      </w:r>
      <w:r w:rsidRPr="003322BB">
        <w:tab/>
        <w:t>Aid(s) to Navigation</w:t>
      </w:r>
    </w:p>
    <w:p w14:paraId="59C41FFC" w14:textId="1514BE65" w:rsidR="0010151D" w:rsidRDefault="0010151D" w:rsidP="0010151D">
      <w:pPr>
        <w:pStyle w:val="Acronym"/>
      </w:pPr>
      <w:r w:rsidRPr="003322BB">
        <w:t>IALA</w:t>
      </w:r>
      <w:r w:rsidRPr="003322BB">
        <w:tab/>
        <w:t>International Association of Marine Aids to Navigation and Lighthouse Authorities</w:t>
      </w:r>
      <w:r w:rsidR="00BD76FA">
        <w:t xml:space="preserve"> - AISM</w:t>
      </w:r>
    </w:p>
    <w:p w14:paraId="540BEBB3" w14:textId="77777777" w:rsidR="0010151D" w:rsidRPr="003322BB" w:rsidRDefault="0010151D" w:rsidP="0010151D">
      <w:pPr>
        <w:pStyle w:val="Acronym"/>
      </w:pPr>
      <w:r>
        <w:t>L</w:t>
      </w:r>
      <w:r>
        <w:tab/>
        <w:t>Level</w:t>
      </w:r>
    </w:p>
    <w:p w14:paraId="685E141B" w14:textId="77777777" w:rsidR="0010151D" w:rsidRPr="003322BB" w:rsidRDefault="0010151D" w:rsidP="0010151D">
      <w:pPr>
        <w:pStyle w:val="Acronym"/>
      </w:pPr>
      <w:r w:rsidRPr="003322BB">
        <w:t>SOLAS</w:t>
      </w:r>
      <w:r w:rsidRPr="003322BB">
        <w:tab/>
      </w:r>
      <w:r w:rsidRPr="003322BB">
        <w:rPr>
          <w:rFonts w:cs="Arial"/>
          <w:bCs/>
          <w:color w:val="000000" w:themeColor="text1"/>
        </w:rPr>
        <w:t>International Convention for the Safety of Life at Sea, 1974 (as amended)</w:t>
      </w:r>
    </w:p>
    <w:p w14:paraId="7C364717" w14:textId="77777777" w:rsidR="0010151D" w:rsidRDefault="0010151D" w:rsidP="0010151D">
      <w:pPr>
        <w:pStyle w:val="Acronym"/>
      </w:pPr>
      <w:r w:rsidRPr="003322BB">
        <w:t>WWA</w:t>
      </w:r>
      <w:r w:rsidRPr="003322BB">
        <w:tab/>
        <w:t>World Wide Academy</w:t>
      </w:r>
    </w:p>
    <w:p w14:paraId="49524427" w14:textId="77777777" w:rsidR="0010151D" w:rsidRDefault="0010151D" w:rsidP="0010151D">
      <w:pPr>
        <w:pStyle w:val="Heading1"/>
      </w:pPr>
      <w:bookmarkStart w:id="20" w:name="_Toc449012679"/>
      <w:bookmarkStart w:id="21" w:name="_Toc471294093"/>
      <w:r>
        <w:rPr>
          <w:caps w:val="0"/>
        </w:rPr>
        <w:t>DEFINITIONS</w:t>
      </w:r>
      <w:bookmarkEnd w:id="20"/>
      <w:bookmarkEnd w:id="21"/>
    </w:p>
    <w:p w14:paraId="740D5D50" w14:textId="77777777" w:rsidR="0010151D" w:rsidRDefault="0010151D" w:rsidP="0010151D">
      <w:pPr>
        <w:pStyle w:val="Heading1separatationline"/>
      </w:pPr>
    </w:p>
    <w:p w14:paraId="3FC1BB67" w14:textId="58B2A29E" w:rsidR="0010151D" w:rsidRPr="00EE7D9E" w:rsidRDefault="0010151D" w:rsidP="0010151D">
      <w:pPr>
        <w:pStyle w:val="BodyText"/>
      </w:pPr>
      <w:r w:rsidRPr="00EE7D9E">
        <w:rPr>
          <w:lang w:val="en-US"/>
        </w:rPr>
        <w:t xml:space="preserve">The definition of terms used in this Guideline can be found in the International Dictionary of Marine Aids to Navigation (IALA Dictionary) at </w:t>
      </w:r>
      <w:hyperlink r:id="rId15" w:history="1">
        <w:r w:rsidRPr="00EE7D9E">
          <w:rPr>
            <w:rStyle w:val="Hyperlink"/>
            <w:lang w:val="en-US"/>
          </w:rPr>
          <w:t>http://www.iala-aism.org/wiki/dictionary</w:t>
        </w:r>
      </w:hyperlink>
      <w:r w:rsidR="00236556">
        <w:rPr>
          <w:rStyle w:val="Hyperlink"/>
          <w:lang w:val="en-US"/>
        </w:rPr>
        <w:t>.</w:t>
      </w:r>
    </w:p>
    <w:p w14:paraId="063F2348" w14:textId="77777777" w:rsidR="0010151D" w:rsidRPr="003322BB" w:rsidRDefault="0010151D" w:rsidP="0010151D">
      <w:pPr>
        <w:pStyle w:val="Heading1"/>
      </w:pPr>
      <w:bookmarkStart w:id="22" w:name="_Toc449012680"/>
      <w:bookmarkStart w:id="23" w:name="_Toc471294094"/>
      <w:r w:rsidRPr="003322BB">
        <w:t>REFERENCES</w:t>
      </w:r>
      <w:bookmarkEnd w:id="22"/>
      <w:bookmarkEnd w:id="23"/>
    </w:p>
    <w:p w14:paraId="3F3931DC" w14:textId="77777777" w:rsidR="0010151D" w:rsidRPr="003322BB" w:rsidRDefault="0010151D" w:rsidP="0010151D">
      <w:pPr>
        <w:pStyle w:val="Heading1separatationline"/>
      </w:pPr>
    </w:p>
    <w:p w14:paraId="103AA150" w14:textId="77777777" w:rsidR="0010151D" w:rsidRPr="003322BB" w:rsidRDefault="0010151D" w:rsidP="0010151D">
      <w:pPr>
        <w:pStyle w:val="BodyText"/>
      </w:pPr>
      <w:r w:rsidRPr="003322BB">
        <w:t>In addition to any specific references required by the Competent Authority, the following material is relevant to this course:</w:t>
      </w:r>
    </w:p>
    <w:p w14:paraId="344B2C1E" w14:textId="77777777" w:rsidR="0010151D" w:rsidRDefault="0010151D" w:rsidP="00665C35">
      <w:pPr>
        <w:pStyle w:val="List1"/>
        <w:numPr>
          <w:ilvl w:val="0"/>
          <w:numId w:val="21"/>
        </w:numPr>
      </w:pPr>
      <w:r>
        <w:t xml:space="preserve">IALA </w:t>
      </w:r>
      <w:r w:rsidRPr="003322BB">
        <w:t>NAVG</w:t>
      </w:r>
      <w:r>
        <w:t>UIDE.</w:t>
      </w:r>
    </w:p>
    <w:p w14:paraId="56881322" w14:textId="2AF3BEAC" w:rsidR="00A84EFA" w:rsidRDefault="00A84EFA" w:rsidP="00665C35">
      <w:pPr>
        <w:pStyle w:val="List1"/>
        <w:numPr>
          <w:ilvl w:val="0"/>
          <w:numId w:val="21"/>
        </w:numPr>
      </w:pPr>
      <w:r w:rsidRPr="00A84EFA">
        <w:t>IALA Guideline 1067 on Selection of Power Systems for Aids to Navigation and Associated Equipment</w:t>
      </w:r>
      <w:r>
        <w:t>.</w:t>
      </w:r>
    </w:p>
    <w:p w14:paraId="0D74F5F8" w14:textId="68B2CEF5" w:rsidR="00A84EFA" w:rsidRPr="00A84EFA" w:rsidRDefault="00A84EFA" w:rsidP="00A84EFA">
      <w:pPr>
        <w:pStyle w:val="List1"/>
        <w:numPr>
          <w:ilvl w:val="0"/>
          <w:numId w:val="21"/>
        </w:numPr>
      </w:pPr>
      <w:r w:rsidRPr="00A84EFA">
        <w:t>IALA Guideline 1067-2 on Power Sources</w:t>
      </w:r>
      <w:r>
        <w:t>.</w:t>
      </w:r>
    </w:p>
    <w:p w14:paraId="5D29E2EE" w14:textId="2EBA7DB3" w:rsidR="00A84EFA" w:rsidRDefault="00A84EFA" w:rsidP="00A84EFA">
      <w:pPr>
        <w:pStyle w:val="List1"/>
        <w:numPr>
          <w:ilvl w:val="0"/>
          <w:numId w:val="21"/>
        </w:numPr>
      </w:pPr>
      <w:r w:rsidRPr="00A84EFA">
        <w:t>Manufacturers of wind generators handbooks</w:t>
      </w:r>
      <w:r>
        <w:t>.</w:t>
      </w:r>
    </w:p>
    <w:p w14:paraId="42E83B43" w14:textId="77777777" w:rsidR="00FD3637" w:rsidRDefault="00FD3637">
      <w:pPr>
        <w:spacing w:after="200" w:line="276" w:lineRule="auto"/>
        <w:rPr>
          <w:sz w:val="22"/>
        </w:rPr>
      </w:pPr>
      <w:r>
        <w:br w:type="page"/>
      </w:r>
    </w:p>
    <w:p w14:paraId="6236544D" w14:textId="77777777" w:rsidR="0010151D" w:rsidRDefault="00FD3637" w:rsidP="00FD3637">
      <w:pPr>
        <w:pStyle w:val="Part"/>
      </w:pPr>
      <w:r>
        <w:lastRenderedPageBreak/>
        <w:t xml:space="preserve"> </w:t>
      </w:r>
      <w:bookmarkStart w:id="24" w:name="_Toc471294095"/>
      <w:r>
        <w:t>– TEACHING MODULES</w:t>
      </w:r>
      <w:bookmarkEnd w:id="24"/>
    </w:p>
    <w:p w14:paraId="594CFB71" w14:textId="52BFAC0D" w:rsidR="00FD3637" w:rsidRDefault="00FD3637" w:rsidP="00665C35">
      <w:pPr>
        <w:pStyle w:val="Heading1"/>
        <w:numPr>
          <w:ilvl w:val="0"/>
          <w:numId w:val="23"/>
        </w:numPr>
      </w:pPr>
      <w:bookmarkStart w:id="25" w:name="_Toc471294096"/>
      <w:r>
        <w:t xml:space="preserve">MODULE 1 – </w:t>
      </w:r>
      <w:r w:rsidR="00A84EFA" w:rsidRPr="00A84EFA">
        <w:rPr>
          <w:caps w:val="0"/>
        </w:rPr>
        <w:t>AN INTRODUCTION TO WIND GENERATORS</w:t>
      </w:r>
      <w:bookmarkEnd w:id="25"/>
    </w:p>
    <w:p w14:paraId="79570659" w14:textId="77777777" w:rsidR="00FD3637" w:rsidRDefault="00FD3637" w:rsidP="00FD3637">
      <w:pPr>
        <w:pStyle w:val="Heading1separatationline"/>
      </w:pPr>
    </w:p>
    <w:p w14:paraId="1A9B7E8B" w14:textId="77777777" w:rsidR="00FD3637" w:rsidRDefault="00FD3637" w:rsidP="00FD3637">
      <w:pPr>
        <w:pStyle w:val="Heading2"/>
      </w:pPr>
      <w:bookmarkStart w:id="26" w:name="_Toc471294097"/>
      <w:r>
        <w:t>Scope</w:t>
      </w:r>
      <w:bookmarkEnd w:id="26"/>
    </w:p>
    <w:p w14:paraId="5A5257DC" w14:textId="77777777" w:rsidR="00FD3637" w:rsidRDefault="00FD3637" w:rsidP="00FD3637">
      <w:pPr>
        <w:pStyle w:val="Heading2separationline"/>
      </w:pPr>
    </w:p>
    <w:p w14:paraId="24018A0F" w14:textId="20277109" w:rsidR="00FD3637" w:rsidRDefault="00A84EFA" w:rsidP="00FD3637">
      <w:pPr>
        <w:pStyle w:val="BodyText"/>
      </w:pPr>
      <w:r w:rsidRPr="00A84EFA">
        <w:rPr>
          <w:rFonts w:cs="Arial"/>
        </w:rPr>
        <w:t>This module describes the background to, types and performance of wind generators.</w:t>
      </w:r>
    </w:p>
    <w:p w14:paraId="6A1A33F1" w14:textId="77777777" w:rsidR="00FD3637" w:rsidRDefault="00FD3637" w:rsidP="00FD3637">
      <w:pPr>
        <w:pStyle w:val="Heading2"/>
      </w:pPr>
      <w:bookmarkStart w:id="27" w:name="_Toc471294098"/>
      <w:r>
        <w:t>Learning Objective</w:t>
      </w:r>
      <w:bookmarkEnd w:id="27"/>
    </w:p>
    <w:p w14:paraId="0A47A43B" w14:textId="77777777" w:rsidR="00FD3637" w:rsidRDefault="00FD3637" w:rsidP="00FD3637">
      <w:pPr>
        <w:pStyle w:val="Heading2separationline"/>
      </w:pPr>
    </w:p>
    <w:p w14:paraId="797432B0" w14:textId="684FC1D5" w:rsidR="002A689F" w:rsidRPr="002A689F" w:rsidRDefault="00F42E51" w:rsidP="00FD3637">
      <w:pPr>
        <w:pStyle w:val="BodyText"/>
        <w:rPr>
          <w:b/>
        </w:rPr>
      </w:pPr>
      <w:r w:rsidRPr="00F42E51">
        <w:t xml:space="preserve">To gain a </w:t>
      </w:r>
      <w:r w:rsidRPr="00F42E51">
        <w:rPr>
          <w:b/>
        </w:rPr>
        <w:t>satisfactory</w:t>
      </w:r>
      <w:r w:rsidRPr="00F42E51">
        <w:t xml:space="preserve"> understanding of the types of wind generators used to power aids to navigation.</w:t>
      </w:r>
    </w:p>
    <w:p w14:paraId="79C9802C" w14:textId="77777777" w:rsidR="00FD3637" w:rsidRDefault="00FD3637" w:rsidP="00FD3637">
      <w:pPr>
        <w:pStyle w:val="Heading2"/>
      </w:pPr>
      <w:bookmarkStart w:id="28" w:name="_Toc471294099"/>
      <w:r>
        <w:t>S</w:t>
      </w:r>
      <w:r w:rsidR="003A30F5">
        <w:t>yllabus</w:t>
      </w:r>
      <w:bookmarkEnd w:id="28"/>
    </w:p>
    <w:p w14:paraId="42470A1A" w14:textId="77777777" w:rsidR="00FD3637" w:rsidRDefault="00FD3637" w:rsidP="00FD3637">
      <w:pPr>
        <w:pStyle w:val="Heading2separationline"/>
      </w:pPr>
    </w:p>
    <w:p w14:paraId="3A5B5380" w14:textId="6327425B" w:rsidR="00FD3637" w:rsidRDefault="00FD3637" w:rsidP="00FD3637">
      <w:pPr>
        <w:pStyle w:val="Heading3"/>
      </w:pPr>
      <w:bookmarkStart w:id="29" w:name="_Toc471294100"/>
      <w:r>
        <w:t xml:space="preserve">Lesson 1 – </w:t>
      </w:r>
      <w:r w:rsidR="00F42E51" w:rsidRPr="00F42E51">
        <w:t>General Information</w:t>
      </w:r>
      <w:bookmarkEnd w:id="29"/>
    </w:p>
    <w:p w14:paraId="30385A6B" w14:textId="40AC7C04" w:rsidR="00F42E51" w:rsidRPr="00F42E51" w:rsidRDefault="00F42E51" w:rsidP="002B20FB">
      <w:pPr>
        <w:pStyle w:val="List1"/>
        <w:numPr>
          <w:ilvl w:val="0"/>
          <w:numId w:val="26"/>
        </w:numPr>
      </w:pPr>
      <w:r w:rsidRPr="00F42E51">
        <w:t xml:space="preserve">The resource </w:t>
      </w:r>
      <w:r>
        <w:t>–</w:t>
      </w:r>
      <w:r w:rsidRPr="00F42E51">
        <w:t xml:space="preserve"> wind</w:t>
      </w:r>
      <w:r>
        <w:t>.</w:t>
      </w:r>
    </w:p>
    <w:p w14:paraId="7CF18CEA" w14:textId="341E7B2C" w:rsidR="00F42E51" w:rsidRPr="00F42E51" w:rsidRDefault="00F42E51" w:rsidP="002B20FB">
      <w:pPr>
        <w:pStyle w:val="List1"/>
        <w:numPr>
          <w:ilvl w:val="0"/>
          <w:numId w:val="26"/>
        </w:numPr>
      </w:pPr>
      <w:r w:rsidRPr="00F42E51">
        <w:t>Wind generators in use world-wide</w:t>
      </w:r>
      <w:r>
        <w:t>.</w:t>
      </w:r>
    </w:p>
    <w:p w14:paraId="5E41B84F" w14:textId="10681909" w:rsidR="00CE5BF8" w:rsidRDefault="00F42E51" w:rsidP="002B20FB">
      <w:pPr>
        <w:pStyle w:val="List1"/>
        <w:numPr>
          <w:ilvl w:val="0"/>
          <w:numId w:val="26"/>
        </w:numPr>
      </w:pPr>
      <w:r w:rsidRPr="00F42E51">
        <w:t>Operating principles – Betz’s law</w:t>
      </w:r>
      <w:r>
        <w:t>.</w:t>
      </w:r>
    </w:p>
    <w:p w14:paraId="1A4884B8" w14:textId="05148197" w:rsidR="00FD3637" w:rsidRDefault="00FD3637" w:rsidP="00FD3637">
      <w:pPr>
        <w:pStyle w:val="Heading3"/>
      </w:pPr>
      <w:bookmarkStart w:id="30" w:name="_Toc471294101"/>
      <w:r>
        <w:t xml:space="preserve">Lesson 2 – </w:t>
      </w:r>
      <w:r w:rsidR="00F42E51" w:rsidRPr="00F42E51">
        <w:t>Types of wind generators</w:t>
      </w:r>
      <w:bookmarkEnd w:id="30"/>
    </w:p>
    <w:p w14:paraId="45EFC0EB" w14:textId="1D33029A" w:rsidR="00F42E51" w:rsidRPr="00F42E51" w:rsidRDefault="00F42E51" w:rsidP="002B20FB">
      <w:pPr>
        <w:pStyle w:val="List1"/>
        <w:numPr>
          <w:ilvl w:val="0"/>
          <w:numId w:val="27"/>
        </w:numPr>
      </w:pPr>
      <w:r w:rsidRPr="00F42E51">
        <w:t>Horizontal axis wind turbines</w:t>
      </w:r>
      <w:r>
        <w:t>:</w:t>
      </w:r>
    </w:p>
    <w:p w14:paraId="19C8DD93" w14:textId="59DAF197" w:rsidR="00F42E51" w:rsidRPr="00F42E51" w:rsidRDefault="00F42E51" w:rsidP="00F42E51">
      <w:pPr>
        <w:pStyle w:val="Lista"/>
      </w:pPr>
      <w:r w:rsidRPr="00F42E51">
        <w:t>High speed wind generators</w:t>
      </w:r>
      <w:r>
        <w:t>.</w:t>
      </w:r>
    </w:p>
    <w:p w14:paraId="49E920F3" w14:textId="3F731CC0" w:rsidR="00F42E51" w:rsidRPr="00F42E51" w:rsidRDefault="00F42E51" w:rsidP="00F42E51">
      <w:pPr>
        <w:pStyle w:val="Lista"/>
      </w:pPr>
      <w:r w:rsidRPr="00F42E51">
        <w:t>Low speed wind generators</w:t>
      </w:r>
      <w:r>
        <w:t>.</w:t>
      </w:r>
    </w:p>
    <w:p w14:paraId="0FA1EE3C" w14:textId="48F77F49" w:rsidR="00F42E51" w:rsidRPr="00F42E51" w:rsidRDefault="00F42E51" w:rsidP="002B20FB">
      <w:pPr>
        <w:pStyle w:val="List1"/>
        <w:numPr>
          <w:ilvl w:val="0"/>
          <w:numId w:val="27"/>
        </w:numPr>
      </w:pPr>
      <w:r w:rsidRPr="00F42E51">
        <w:t>Vertical axis wind turbines</w:t>
      </w:r>
      <w:r>
        <w:t>:</w:t>
      </w:r>
    </w:p>
    <w:p w14:paraId="523D331C" w14:textId="3E22C4FF" w:rsidR="00F42E51" w:rsidRPr="00F42E51" w:rsidRDefault="00F42E51" w:rsidP="00F42E51">
      <w:pPr>
        <w:pStyle w:val="Lista"/>
      </w:pPr>
      <w:proofErr w:type="spellStart"/>
      <w:r w:rsidRPr="00F42E51">
        <w:t>Savonius</w:t>
      </w:r>
      <w:proofErr w:type="spellEnd"/>
      <w:r w:rsidRPr="00F42E51">
        <w:t xml:space="preserve"> wind turbines</w:t>
      </w:r>
      <w:r>
        <w:t>.</w:t>
      </w:r>
    </w:p>
    <w:p w14:paraId="10DEA5AC" w14:textId="56EC3CE8" w:rsidR="00F42E51" w:rsidRPr="00F42E51" w:rsidRDefault="00F42E51" w:rsidP="00F42E51">
      <w:pPr>
        <w:pStyle w:val="Lista"/>
      </w:pPr>
      <w:proofErr w:type="spellStart"/>
      <w:r w:rsidRPr="00F42E51">
        <w:t>Darrieus</w:t>
      </w:r>
      <w:proofErr w:type="spellEnd"/>
      <w:r w:rsidRPr="00F42E51">
        <w:t xml:space="preserve"> wind turbines</w:t>
      </w:r>
      <w:r>
        <w:t>.</w:t>
      </w:r>
    </w:p>
    <w:p w14:paraId="6B184E66" w14:textId="3FE97B0E" w:rsidR="00FD3637" w:rsidRDefault="00F42E51" w:rsidP="002B20FB">
      <w:pPr>
        <w:pStyle w:val="List1"/>
        <w:numPr>
          <w:ilvl w:val="0"/>
          <w:numId w:val="27"/>
        </w:numPr>
      </w:pPr>
      <w:r w:rsidRPr="00F42E51">
        <w:t>Ideal windmill efficiency</w:t>
      </w:r>
      <w:r>
        <w:t>.</w:t>
      </w:r>
    </w:p>
    <w:p w14:paraId="1E848ACE" w14:textId="4CF76C58" w:rsidR="00A40526" w:rsidRDefault="00327ADA" w:rsidP="00327ADA">
      <w:pPr>
        <w:pStyle w:val="Heading3"/>
      </w:pPr>
      <w:bookmarkStart w:id="31" w:name="_Toc471294102"/>
      <w:r>
        <w:t xml:space="preserve">Lesson 3 - </w:t>
      </w:r>
      <w:r w:rsidR="00F42E51" w:rsidRPr="00F42E51">
        <w:t>Capacity and output</w:t>
      </w:r>
      <w:bookmarkEnd w:id="31"/>
    </w:p>
    <w:p w14:paraId="6950CD4B" w14:textId="2CC3D278" w:rsidR="00F42E51" w:rsidRPr="00F42E51" w:rsidRDefault="00F42E51" w:rsidP="002B20FB">
      <w:pPr>
        <w:pStyle w:val="List1"/>
        <w:numPr>
          <w:ilvl w:val="0"/>
          <w:numId w:val="28"/>
        </w:numPr>
      </w:pPr>
      <w:r w:rsidRPr="00F42E51">
        <w:t>Generator outputs</w:t>
      </w:r>
      <w:r>
        <w:t>.</w:t>
      </w:r>
    </w:p>
    <w:p w14:paraId="5BE0A67D" w14:textId="6F6E116B" w:rsidR="00F42E51" w:rsidRPr="00F42E51" w:rsidRDefault="00F42E51" w:rsidP="002B20FB">
      <w:pPr>
        <w:pStyle w:val="List1"/>
        <w:numPr>
          <w:ilvl w:val="0"/>
          <w:numId w:val="28"/>
        </w:numPr>
      </w:pPr>
      <w:r w:rsidRPr="00F42E51">
        <w:t>Annual wind predictions and predicted outputs</w:t>
      </w:r>
      <w:r>
        <w:t>.</w:t>
      </w:r>
    </w:p>
    <w:p w14:paraId="5DCDBC1A" w14:textId="6C9F2F2D" w:rsidR="00BF0A2B" w:rsidRPr="00BF0A2B" w:rsidRDefault="00F42E51" w:rsidP="002B20FB">
      <w:pPr>
        <w:pStyle w:val="List1"/>
        <w:numPr>
          <w:ilvl w:val="0"/>
          <w:numId w:val="28"/>
        </w:numPr>
      </w:pPr>
      <w:r w:rsidRPr="00F42E51">
        <w:t>Capacity assessment for AtoN autonomy</w:t>
      </w:r>
      <w:r>
        <w:t>.</w:t>
      </w:r>
    </w:p>
    <w:p w14:paraId="38B62549" w14:textId="6C56D954" w:rsidR="00FD3637" w:rsidRDefault="00FD3637" w:rsidP="00FD3637">
      <w:pPr>
        <w:pStyle w:val="Heading1"/>
      </w:pPr>
      <w:bookmarkStart w:id="32" w:name="_Toc471294103"/>
      <w:r>
        <w:t xml:space="preserve">MODULE 2 – </w:t>
      </w:r>
      <w:r w:rsidR="00D83C88" w:rsidRPr="00F42E51">
        <w:rPr>
          <w:caps w:val="0"/>
        </w:rPr>
        <w:t>WIND GENERATOR INSTALLATION</w:t>
      </w:r>
      <w:bookmarkEnd w:id="32"/>
    </w:p>
    <w:p w14:paraId="3EC13451" w14:textId="77777777" w:rsidR="00FD3637" w:rsidRDefault="00FD3637" w:rsidP="00FD3637">
      <w:pPr>
        <w:pStyle w:val="Heading1separatationline"/>
      </w:pPr>
    </w:p>
    <w:p w14:paraId="1500D641" w14:textId="77777777" w:rsidR="00FD3637" w:rsidRDefault="00FD3637" w:rsidP="00FD3637">
      <w:pPr>
        <w:pStyle w:val="Heading2"/>
      </w:pPr>
      <w:bookmarkStart w:id="33" w:name="_Toc471294104"/>
      <w:r>
        <w:t>Scope</w:t>
      </w:r>
      <w:bookmarkEnd w:id="33"/>
    </w:p>
    <w:p w14:paraId="5C283262" w14:textId="77777777" w:rsidR="00FD3637" w:rsidRDefault="00FD3637" w:rsidP="00FD3637">
      <w:pPr>
        <w:pStyle w:val="Heading2separationline"/>
      </w:pPr>
    </w:p>
    <w:p w14:paraId="0D21D157" w14:textId="6F626FBA" w:rsidR="00FD3637" w:rsidRPr="00D34F9C" w:rsidRDefault="00E117EF" w:rsidP="005871F3">
      <w:pPr>
        <w:rPr>
          <w:sz w:val="22"/>
        </w:rPr>
      </w:pPr>
      <w:r w:rsidRPr="00E117EF">
        <w:rPr>
          <w:sz w:val="22"/>
        </w:rPr>
        <w:t>This module describes how to install and set to work a wind generator.</w:t>
      </w:r>
    </w:p>
    <w:p w14:paraId="6568B41F" w14:textId="77777777" w:rsidR="00FD3637" w:rsidRDefault="00FD3637" w:rsidP="00FD3637">
      <w:pPr>
        <w:pStyle w:val="Heading2"/>
      </w:pPr>
      <w:bookmarkStart w:id="34" w:name="_Toc471294105"/>
      <w:r>
        <w:t>Learning Objective</w:t>
      </w:r>
      <w:bookmarkEnd w:id="34"/>
    </w:p>
    <w:p w14:paraId="7CD2E7F8" w14:textId="77777777" w:rsidR="00FD3637" w:rsidRDefault="00FD3637" w:rsidP="00FD3637">
      <w:pPr>
        <w:pStyle w:val="Heading2separationline"/>
      </w:pPr>
    </w:p>
    <w:p w14:paraId="421A05B6" w14:textId="5767A061" w:rsidR="00FD3637" w:rsidRPr="00FD3637" w:rsidRDefault="00E117EF" w:rsidP="00FD3637">
      <w:pPr>
        <w:pStyle w:val="BodyText"/>
      </w:pPr>
      <w:r w:rsidRPr="00E117EF">
        <w:t xml:space="preserve">To gain a </w:t>
      </w:r>
      <w:r w:rsidRPr="00E117EF">
        <w:rPr>
          <w:b/>
        </w:rPr>
        <w:t>satisfactory</w:t>
      </w:r>
      <w:r w:rsidRPr="00E117EF">
        <w:t xml:space="preserve"> understanding of how to install and set to work a wind generator.</w:t>
      </w:r>
    </w:p>
    <w:p w14:paraId="7B59F141" w14:textId="77777777" w:rsidR="00FD3637" w:rsidRDefault="00FD3637" w:rsidP="00FD3637">
      <w:pPr>
        <w:pStyle w:val="Heading2"/>
      </w:pPr>
      <w:bookmarkStart w:id="35" w:name="_Toc471294106"/>
      <w:r>
        <w:t>S</w:t>
      </w:r>
      <w:r w:rsidR="003A30F5">
        <w:t>yllabus</w:t>
      </w:r>
      <w:bookmarkEnd w:id="35"/>
    </w:p>
    <w:p w14:paraId="44893829" w14:textId="77777777" w:rsidR="00FD3637" w:rsidRPr="00FD3637" w:rsidRDefault="00FD3637" w:rsidP="00FD3637">
      <w:pPr>
        <w:pStyle w:val="Heading2separationline"/>
      </w:pPr>
    </w:p>
    <w:p w14:paraId="5F3C45F3" w14:textId="7ED2F2B1" w:rsidR="00FD3637" w:rsidRDefault="00FD3637" w:rsidP="00FD3637">
      <w:pPr>
        <w:pStyle w:val="Heading3"/>
      </w:pPr>
      <w:bookmarkStart w:id="36" w:name="_Toc471294107"/>
      <w:r>
        <w:t xml:space="preserve">Lesson 1 – </w:t>
      </w:r>
      <w:r w:rsidR="00E117EF" w:rsidRPr="00E117EF">
        <w:t>Installation of a wind generator</w:t>
      </w:r>
      <w:bookmarkEnd w:id="36"/>
    </w:p>
    <w:p w14:paraId="3FDED718" w14:textId="38D82918" w:rsidR="00E117EF" w:rsidRPr="00E117EF" w:rsidRDefault="00E117EF" w:rsidP="002B20FB">
      <w:pPr>
        <w:pStyle w:val="List1"/>
        <w:numPr>
          <w:ilvl w:val="0"/>
          <w:numId w:val="29"/>
        </w:numPr>
      </w:pPr>
      <w:r w:rsidRPr="00E117EF">
        <w:t>Review of components</w:t>
      </w:r>
      <w:r>
        <w:t>.</w:t>
      </w:r>
    </w:p>
    <w:p w14:paraId="62EE859D" w14:textId="57AD4CD8" w:rsidR="00E117EF" w:rsidRPr="00E117EF" w:rsidRDefault="00E117EF" w:rsidP="002B20FB">
      <w:pPr>
        <w:pStyle w:val="List1"/>
        <w:numPr>
          <w:ilvl w:val="0"/>
          <w:numId w:val="29"/>
        </w:numPr>
      </w:pPr>
      <w:r w:rsidRPr="00E117EF">
        <w:t>Health and Safety considerations</w:t>
      </w:r>
      <w:r>
        <w:t>.</w:t>
      </w:r>
    </w:p>
    <w:p w14:paraId="7388C654" w14:textId="2E69CD1E" w:rsidR="00E117EF" w:rsidRPr="00E117EF" w:rsidRDefault="00E117EF" w:rsidP="002B20FB">
      <w:pPr>
        <w:pStyle w:val="List1"/>
        <w:numPr>
          <w:ilvl w:val="0"/>
          <w:numId w:val="29"/>
        </w:numPr>
      </w:pPr>
      <w:r w:rsidRPr="00E117EF">
        <w:t>Assembly of the wind generator</w:t>
      </w:r>
      <w:r>
        <w:t>.</w:t>
      </w:r>
    </w:p>
    <w:p w14:paraId="612D6CBD" w14:textId="2BEEB8CA" w:rsidR="00E117EF" w:rsidRPr="00E117EF" w:rsidRDefault="00E117EF" w:rsidP="002B20FB">
      <w:pPr>
        <w:pStyle w:val="List1"/>
        <w:numPr>
          <w:ilvl w:val="0"/>
          <w:numId w:val="29"/>
        </w:numPr>
      </w:pPr>
      <w:r w:rsidRPr="00E117EF">
        <w:lastRenderedPageBreak/>
        <w:t>Fitting the assembly to the tower or stand</w:t>
      </w:r>
      <w:r>
        <w:t>.</w:t>
      </w:r>
    </w:p>
    <w:p w14:paraId="26B181FA" w14:textId="0033DC67" w:rsidR="00E117EF" w:rsidRPr="00E117EF" w:rsidRDefault="00E117EF" w:rsidP="002B20FB">
      <w:pPr>
        <w:pStyle w:val="List1"/>
        <w:numPr>
          <w:ilvl w:val="0"/>
          <w:numId w:val="29"/>
        </w:numPr>
      </w:pPr>
      <w:r w:rsidRPr="00E117EF">
        <w:t>Blade fitting and safety precautions</w:t>
      </w:r>
      <w:r>
        <w:t>.</w:t>
      </w:r>
    </w:p>
    <w:p w14:paraId="265458F1" w14:textId="609B05AD" w:rsidR="005871F3" w:rsidRDefault="00E117EF" w:rsidP="002B20FB">
      <w:pPr>
        <w:pStyle w:val="List1"/>
        <w:numPr>
          <w:ilvl w:val="0"/>
          <w:numId w:val="29"/>
        </w:numPr>
      </w:pPr>
      <w:r w:rsidRPr="00E117EF">
        <w:t>Power supply connection from tower to AtoN site</w:t>
      </w:r>
      <w:r>
        <w:t>.</w:t>
      </w:r>
    </w:p>
    <w:p w14:paraId="0CE4CAFA" w14:textId="320AC069" w:rsidR="005871F3" w:rsidRDefault="00D34F9C" w:rsidP="00D34F9C">
      <w:pPr>
        <w:pStyle w:val="Heading3"/>
      </w:pPr>
      <w:bookmarkStart w:id="37" w:name="_Toc471294108"/>
      <w:r>
        <w:t xml:space="preserve">Lesson 2 - </w:t>
      </w:r>
      <w:r w:rsidR="00E117EF" w:rsidRPr="00E117EF">
        <w:t>Connection to battery pack</w:t>
      </w:r>
      <w:bookmarkEnd w:id="37"/>
    </w:p>
    <w:p w14:paraId="2098EC73" w14:textId="2A38FD4E" w:rsidR="00E117EF" w:rsidRPr="00E117EF" w:rsidRDefault="00E117EF" w:rsidP="002B20FB">
      <w:pPr>
        <w:pStyle w:val="List1"/>
        <w:numPr>
          <w:ilvl w:val="0"/>
          <w:numId w:val="30"/>
        </w:numPr>
      </w:pPr>
      <w:r w:rsidRPr="00E117EF">
        <w:t>Electrical safety precautions</w:t>
      </w:r>
      <w:r>
        <w:t>.</w:t>
      </w:r>
    </w:p>
    <w:p w14:paraId="25B3C076" w14:textId="675A71F9" w:rsidR="00E117EF" w:rsidRPr="00E117EF" w:rsidRDefault="00E117EF" w:rsidP="002B20FB">
      <w:pPr>
        <w:pStyle w:val="List1"/>
        <w:numPr>
          <w:ilvl w:val="0"/>
          <w:numId w:val="30"/>
        </w:numPr>
      </w:pPr>
      <w:r w:rsidRPr="00E117EF">
        <w:t>Connection to regulator and battery pack</w:t>
      </w:r>
      <w:r>
        <w:t>.</w:t>
      </w:r>
    </w:p>
    <w:p w14:paraId="404B9FDA" w14:textId="13D35917" w:rsidR="005871F3" w:rsidRDefault="00E117EF" w:rsidP="002B20FB">
      <w:pPr>
        <w:pStyle w:val="List1"/>
        <w:numPr>
          <w:ilvl w:val="0"/>
          <w:numId w:val="30"/>
        </w:numPr>
      </w:pPr>
      <w:r w:rsidRPr="00E117EF">
        <w:t>Testing procedures</w:t>
      </w:r>
      <w:r>
        <w:t>.</w:t>
      </w:r>
    </w:p>
    <w:p w14:paraId="2CB41E02" w14:textId="3457EADB" w:rsidR="003A30F5" w:rsidRDefault="003A30F5" w:rsidP="003A30F5">
      <w:pPr>
        <w:pStyle w:val="Heading1"/>
      </w:pPr>
      <w:bookmarkStart w:id="38" w:name="_Toc471294109"/>
      <w:r>
        <w:t xml:space="preserve">MODULE 3 – </w:t>
      </w:r>
      <w:r w:rsidR="00E117EF" w:rsidRPr="00E117EF">
        <w:rPr>
          <w:caps w:val="0"/>
        </w:rPr>
        <w:t>MAINTENANCE OF WIND GENERATORS</w:t>
      </w:r>
      <w:bookmarkEnd w:id="38"/>
    </w:p>
    <w:p w14:paraId="14F0000E" w14:textId="77777777" w:rsidR="003A30F5" w:rsidRDefault="003A30F5" w:rsidP="003A30F5">
      <w:pPr>
        <w:pStyle w:val="Heading1separatationline"/>
      </w:pPr>
    </w:p>
    <w:p w14:paraId="563EDDF2" w14:textId="77777777" w:rsidR="003A30F5" w:rsidRDefault="003A30F5" w:rsidP="003A30F5">
      <w:pPr>
        <w:pStyle w:val="Heading2"/>
      </w:pPr>
      <w:bookmarkStart w:id="39" w:name="_Toc471294110"/>
      <w:r>
        <w:t>Scope</w:t>
      </w:r>
      <w:bookmarkEnd w:id="39"/>
    </w:p>
    <w:p w14:paraId="44D563FB" w14:textId="77777777" w:rsidR="003A30F5" w:rsidRDefault="003A30F5" w:rsidP="003A30F5">
      <w:pPr>
        <w:pStyle w:val="Heading2separationline"/>
      </w:pPr>
    </w:p>
    <w:p w14:paraId="49697092" w14:textId="2706E2C7" w:rsidR="003A30F5" w:rsidRPr="00D34F9C" w:rsidRDefault="00E117EF" w:rsidP="00CE5BF8">
      <w:pPr>
        <w:pStyle w:val="BodyText"/>
      </w:pPr>
      <w:r w:rsidRPr="00E117EF">
        <w:t>This module describes the maintenance procedures for wind generators.</w:t>
      </w:r>
    </w:p>
    <w:p w14:paraId="6D106974" w14:textId="77777777" w:rsidR="003A30F5" w:rsidRDefault="003A30F5" w:rsidP="003A30F5">
      <w:pPr>
        <w:pStyle w:val="Heading2"/>
      </w:pPr>
      <w:bookmarkStart w:id="40" w:name="_Toc471294111"/>
      <w:r>
        <w:t>Learning Objective</w:t>
      </w:r>
      <w:bookmarkEnd w:id="40"/>
    </w:p>
    <w:p w14:paraId="29AA6DDE" w14:textId="77777777" w:rsidR="003A30F5" w:rsidRDefault="003A30F5" w:rsidP="003A30F5">
      <w:pPr>
        <w:pStyle w:val="Heading2separationline"/>
      </w:pPr>
    </w:p>
    <w:p w14:paraId="0A45B8B1" w14:textId="3A0863AC" w:rsidR="003A30F5" w:rsidRPr="00FD3637" w:rsidRDefault="00104874" w:rsidP="003A30F5">
      <w:pPr>
        <w:pStyle w:val="BodyText"/>
      </w:pPr>
      <w:r w:rsidRPr="00104874">
        <w:t xml:space="preserve">To gain a </w:t>
      </w:r>
      <w:r w:rsidRPr="00104874">
        <w:rPr>
          <w:b/>
        </w:rPr>
        <w:t>satisfactory</w:t>
      </w:r>
      <w:r w:rsidRPr="00104874">
        <w:t xml:space="preserve"> understanding of how to maintain a wind generator.</w:t>
      </w:r>
    </w:p>
    <w:p w14:paraId="2FCB0604" w14:textId="77777777" w:rsidR="003A30F5" w:rsidRDefault="003A30F5" w:rsidP="003A30F5">
      <w:pPr>
        <w:pStyle w:val="Heading2"/>
      </w:pPr>
      <w:bookmarkStart w:id="41" w:name="_Toc471294112"/>
      <w:r>
        <w:t>Syllabus</w:t>
      </w:r>
      <w:bookmarkEnd w:id="41"/>
    </w:p>
    <w:p w14:paraId="1AB28546" w14:textId="77777777" w:rsidR="003A30F5" w:rsidRPr="00FD3637" w:rsidRDefault="003A30F5" w:rsidP="003A30F5">
      <w:pPr>
        <w:pStyle w:val="Heading2separationline"/>
      </w:pPr>
    </w:p>
    <w:p w14:paraId="4DAF7C49" w14:textId="49F6DCB4" w:rsidR="003A30F5" w:rsidRDefault="003A30F5" w:rsidP="003A30F5">
      <w:pPr>
        <w:pStyle w:val="Heading3"/>
      </w:pPr>
      <w:bookmarkStart w:id="42" w:name="_Toc471294113"/>
      <w:r>
        <w:t xml:space="preserve">Lesson 1 – </w:t>
      </w:r>
      <w:r w:rsidR="00104874" w:rsidRPr="00104874">
        <w:t>Pre-maintenance procedures</w:t>
      </w:r>
      <w:bookmarkEnd w:id="42"/>
    </w:p>
    <w:p w14:paraId="47D54D2B" w14:textId="7ECD39BF" w:rsidR="00104874" w:rsidRPr="00104874" w:rsidRDefault="00104874" w:rsidP="002B20FB">
      <w:pPr>
        <w:pStyle w:val="List1"/>
        <w:numPr>
          <w:ilvl w:val="0"/>
          <w:numId w:val="31"/>
        </w:numPr>
      </w:pPr>
      <w:r w:rsidRPr="00104874">
        <w:t>Review of manufacturer’s planned maintenance procedures</w:t>
      </w:r>
      <w:r>
        <w:t>.</w:t>
      </w:r>
    </w:p>
    <w:p w14:paraId="5CFE4595" w14:textId="222D4FF2" w:rsidR="00104874" w:rsidRPr="00104874" w:rsidRDefault="00104874" w:rsidP="002B20FB">
      <w:pPr>
        <w:pStyle w:val="List1"/>
        <w:numPr>
          <w:ilvl w:val="0"/>
          <w:numId w:val="31"/>
        </w:numPr>
      </w:pPr>
      <w:r w:rsidRPr="00104874">
        <w:t>Health and Safety considerations</w:t>
      </w:r>
      <w:r>
        <w:t>.</w:t>
      </w:r>
    </w:p>
    <w:p w14:paraId="21C0529A" w14:textId="3F60BE9F" w:rsidR="00104874" w:rsidRPr="00104874" w:rsidRDefault="00104874" w:rsidP="002B20FB">
      <w:pPr>
        <w:pStyle w:val="List1"/>
        <w:numPr>
          <w:ilvl w:val="0"/>
          <w:numId w:val="31"/>
        </w:numPr>
      </w:pPr>
      <w:r w:rsidRPr="00104874">
        <w:t>Review of spare part list and maintenance equipment</w:t>
      </w:r>
      <w:r>
        <w:t>.</w:t>
      </w:r>
    </w:p>
    <w:p w14:paraId="603FDCA7" w14:textId="7D7DAD14" w:rsidR="003A30F5" w:rsidRDefault="00104874" w:rsidP="002B20FB">
      <w:pPr>
        <w:pStyle w:val="List1"/>
        <w:numPr>
          <w:ilvl w:val="0"/>
          <w:numId w:val="31"/>
        </w:numPr>
      </w:pPr>
      <w:r w:rsidRPr="00104874">
        <w:t>Maintenance records and forms</w:t>
      </w:r>
      <w:r>
        <w:t>.</w:t>
      </w:r>
    </w:p>
    <w:p w14:paraId="0D00CE3C" w14:textId="1368F8F0" w:rsidR="003A30F5" w:rsidRDefault="003A30F5" w:rsidP="003A30F5">
      <w:pPr>
        <w:pStyle w:val="Heading3"/>
      </w:pPr>
      <w:bookmarkStart w:id="43" w:name="_Toc471294114"/>
      <w:r>
        <w:t xml:space="preserve">Lesson 2 - </w:t>
      </w:r>
      <w:r w:rsidR="00104874" w:rsidRPr="00104874">
        <w:t>Practical Maintenance</w:t>
      </w:r>
      <w:bookmarkEnd w:id="43"/>
    </w:p>
    <w:p w14:paraId="29531978" w14:textId="1B247B05" w:rsidR="00104874" w:rsidRPr="00104874" w:rsidRDefault="00104874" w:rsidP="002B20FB">
      <w:pPr>
        <w:pStyle w:val="List1"/>
        <w:numPr>
          <w:ilvl w:val="0"/>
          <w:numId w:val="32"/>
        </w:numPr>
      </w:pPr>
      <w:r w:rsidRPr="00104874">
        <w:t>Initial examination and checks</w:t>
      </w:r>
      <w:r>
        <w:t>.</w:t>
      </w:r>
    </w:p>
    <w:p w14:paraId="7404D7D9" w14:textId="619020DE" w:rsidR="00104874" w:rsidRPr="00104874" w:rsidRDefault="00104874" w:rsidP="002B20FB">
      <w:pPr>
        <w:pStyle w:val="List1"/>
        <w:numPr>
          <w:ilvl w:val="0"/>
          <w:numId w:val="32"/>
        </w:numPr>
      </w:pPr>
      <w:r w:rsidRPr="00104874">
        <w:t>Disconnection of electrical connections</w:t>
      </w:r>
      <w:r>
        <w:t>.</w:t>
      </w:r>
    </w:p>
    <w:p w14:paraId="78D99611" w14:textId="7149CB5F" w:rsidR="00104874" w:rsidRPr="00104874" w:rsidRDefault="00104874" w:rsidP="002B20FB">
      <w:pPr>
        <w:pStyle w:val="List1"/>
        <w:numPr>
          <w:ilvl w:val="0"/>
          <w:numId w:val="32"/>
        </w:numPr>
      </w:pPr>
      <w:r w:rsidRPr="00104874">
        <w:t>Blade rotation considerations</w:t>
      </w:r>
      <w:r>
        <w:t>.</w:t>
      </w:r>
    </w:p>
    <w:p w14:paraId="4E5EFC4B" w14:textId="370BFCD7" w:rsidR="00104874" w:rsidRPr="00104874" w:rsidRDefault="00104874" w:rsidP="002B20FB">
      <w:pPr>
        <w:pStyle w:val="List1"/>
        <w:numPr>
          <w:ilvl w:val="0"/>
          <w:numId w:val="32"/>
        </w:numPr>
      </w:pPr>
      <w:r w:rsidRPr="00104874">
        <w:t>Axis component maintenance</w:t>
      </w:r>
      <w:r>
        <w:t>.</w:t>
      </w:r>
    </w:p>
    <w:p w14:paraId="2D01954D" w14:textId="61EF8B5C" w:rsidR="00104874" w:rsidRPr="00104874" w:rsidRDefault="00104874" w:rsidP="002B20FB">
      <w:pPr>
        <w:pStyle w:val="List1"/>
        <w:numPr>
          <w:ilvl w:val="0"/>
          <w:numId w:val="32"/>
        </w:numPr>
      </w:pPr>
      <w:r w:rsidRPr="00104874">
        <w:t>Turbine maintenance</w:t>
      </w:r>
      <w:r>
        <w:t>.</w:t>
      </w:r>
    </w:p>
    <w:p w14:paraId="30C96C76" w14:textId="3DC23EA9" w:rsidR="00104874" w:rsidRPr="00104874" w:rsidRDefault="00104874" w:rsidP="002B20FB">
      <w:pPr>
        <w:pStyle w:val="List1"/>
        <w:numPr>
          <w:ilvl w:val="0"/>
          <w:numId w:val="32"/>
        </w:numPr>
      </w:pPr>
      <w:r w:rsidRPr="00104874">
        <w:t>Testing procedures</w:t>
      </w:r>
      <w:r>
        <w:t>.</w:t>
      </w:r>
    </w:p>
    <w:p w14:paraId="3A52BB44" w14:textId="5FEAA4FF" w:rsidR="00104874" w:rsidRPr="00104874" w:rsidRDefault="00104874" w:rsidP="002B20FB">
      <w:pPr>
        <w:pStyle w:val="List1"/>
        <w:numPr>
          <w:ilvl w:val="0"/>
          <w:numId w:val="32"/>
        </w:numPr>
      </w:pPr>
      <w:r w:rsidRPr="00104874">
        <w:t>Reconnection procedures and tests</w:t>
      </w:r>
      <w:r>
        <w:t>.</w:t>
      </w:r>
    </w:p>
    <w:p w14:paraId="72F485EC" w14:textId="47C8AF0A" w:rsidR="003A30F5" w:rsidRDefault="00104874" w:rsidP="002B20FB">
      <w:pPr>
        <w:pStyle w:val="List1"/>
        <w:numPr>
          <w:ilvl w:val="0"/>
          <w:numId w:val="32"/>
        </w:numPr>
      </w:pPr>
      <w:r w:rsidRPr="00104874">
        <w:t>Maintenance records</w:t>
      </w:r>
      <w:r>
        <w:t>.</w:t>
      </w:r>
    </w:p>
    <w:p w14:paraId="29F6EC52" w14:textId="299A1540" w:rsidR="003A30F5" w:rsidRDefault="00104874" w:rsidP="003A30F5">
      <w:pPr>
        <w:pStyle w:val="Heading1"/>
      </w:pPr>
      <w:bookmarkStart w:id="44" w:name="_Toc471294115"/>
      <w:r>
        <w:t>ASSESSMENT</w:t>
      </w:r>
      <w:bookmarkEnd w:id="44"/>
    </w:p>
    <w:p w14:paraId="00D4C435" w14:textId="77777777" w:rsidR="003A30F5" w:rsidRDefault="003A30F5" w:rsidP="003A30F5">
      <w:pPr>
        <w:pStyle w:val="Heading1separatationline"/>
      </w:pPr>
    </w:p>
    <w:p w14:paraId="058FB397" w14:textId="29B63397" w:rsidR="003A30F5" w:rsidRPr="00104874" w:rsidRDefault="00104874" w:rsidP="00104874">
      <w:pPr>
        <w:rPr>
          <w:sz w:val="22"/>
        </w:rPr>
      </w:pPr>
      <w:r w:rsidRPr="00104874">
        <w:rPr>
          <w:sz w:val="22"/>
        </w:rPr>
        <w:t>Participants will be assessed on their competency at the end of Module 2 and 3.</w:t>
      </w:r>
    </w:p>
    <w:sectPr w:rsidR="003A30F5" w:rsidRPr="00104874" w:rsidSect="0010151D">
      <w:headerReference w:type="default" r:id="rId16"/>
      <w:footerReference w:type="default" r:id="rId17"/>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0EC10A" w14:textId="77777777" w:rsidR="00BE5B7B" w:rsidRDefault="00BE5B7B" w:rsidP="003274DB">
      <w:r>
        <w:separator/>
      </w:r>
    </w:p>
    <w:p w14:paraId="46108C93" w14:textId="77777777" w:rsidR="00BE5B7B" w:rsidRDefault="00BE5B7B"/>
    <w:p w14:paraId="03EDCBA2" w14:textId="77777777" w:rsidR="00BE5B7B" w:rsidRDefault="00BE5B7B"/>
    <w:p w14:paraId="54A9AC5D" w14:textId="77777777" w:rsidR="00BE5B7B" w:rsidRDefault="00BE5B7B"/>
  </w:endnote>
  <w:endnote w:type="continuationSeparator" w:id="0">
    <w:p w14:paraId="010084BF" w14:textId="77777777" w:rsidR="00BE5B7B" w:rsidRDefault="00BE5B7B" w:rsidP="003274DB">
      <w:r>
        <w:continuationSeparator/>
      </w:r>
    </w:p>
    <w:p w14:paraId="0BF1472A" w14:textId="77777777" w:rsidR="00BE5B7B" w:rsidRDefault="00BE5B7B"/>
    <w:p w14:paraId="4243DD71" w14:textId="77777777" w:rsidR="00BE5B7B" w:rsidRDefault="00BE5B7B"/>
    <w:p w14:paraId="40930C75" w14:textId="77777777" w:rsidR="00BE5B7B" w:rsidRDefault="00BE5B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C6AA10" w14:textId="77777777" w:rsidR="00105104" w:rsidRPr="00AC24F4" w:rsidRDefault="00883AE3" w:rsidP="00105104">
    <w:pPr>
      <w:rPr>
        <w:rFonts w:ascii="Avenir Book" w:hAnsi="Avenir Book"/>
        <w:color w:val="808080" w:themeColor="background1" w:themeShade="80"/>
        <w:sz w:val="13"/>
        <w:szCs w:val="13"/>
      </w:rPr>
    </w:pPr>
    <w:r>
      <w:rPr>
        <w:noProof/>
        <w:lang w:val="en-IE" w:eastAsia="en-IE"/>
      </w:rPr>
      <mc:AlternateContent>
        <mc:Choice Requires="wps">
          <w:drawing>
            <wp:anchor distT="0" distB="0" distL="114300" distR="114300" simplePos="0" relativeHeight="251669504" behindDoc="0" locked="0" layoutInCell="1" allowOverlap="1" wp14:anchorId="7070DFF2" wp14:editId="354C33F0">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41246049"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r w:rsidR="00105104" w:rsidRPr="00AC24F4">
      <w:rPr>
        <w:rFonts w:ascii="Avenir Book" w:hAnsi="Avenir Book"/>
        <w:color w:val="808080" w:themeColor="background1" w:themeShade="80"/>
        <w:sz w:val="13"/>
        <w:szCs w:val="13"/>
      </w:rPr>
      <w:t xml:space="preserve">10, rue des </w:t>
    </w:r>
    <w:proofErr w:type="spellStart"/>
    <w:r w:rsidR="00105104" w:rsidRPr="00AC24F4">
      <w:rPr>
        <w:rFonts w:ascii="Avenir Book" w:hAnsi="Avenir Book"/>
        <w:color w:val="808080" w:themeColor="background1" w:themeShade="80"/>
        <w:sz w:val="13"/>
        <w:szCs w:val="13"/>
      </w:rPr>
      <w:t>Gaudines</w:t>
    </w:r>
    <w:proofErr w:type="spellEnd"/>
    <w:r w:rsidR="00105104" w:rsidRPr="00AC24F4">
      <w:rPr>
        <w:rFonts w:ascii="Avenir Book" w:hAnsi="Avenir Book"/>
        <w:color w:val="808080" w:themeColor="background1" w:themeShade="80"/>
        <w:sz w:val="13"/>
        <w:szCs w:val="13"/>
      </w:rPr>
      <w:t xml:space="preserve"> – 78100 Saint Germaine en </w:t>
    </w:r>
    <w:proofErr w:type="spellStart"/>
    <w:r w:rsidR="00105104" w:rsidRPr="00AC24F4">
      <w:rPr>
        <w:rFonts w:ascii="Avenir Book" w:hAnsi="Avenir Book"/>
        <w:color w:val="808080" w:themeColor="background1" w:themeShade="80"/>
        <w:sz w:val="13"/>
        <w:szCs w:val="13"/>
      </w:rPr>
      <w:t>Laye</w:t>
    </w:r>
    <w:proofErr w:type="spellEnd"/>
    <w:r w:rsidR="00105104" w:rsidRPr="00AC24F4">
      <w:rPr>
        <w:rFonts w:ascii="Avenir Book" w:hAnsi="Avenir Book"/>
        <w:color w:val="808080" w:themeColor="background1" w:themeShade="80"/>
        <w:sz w:val="13"/>
        <w:szCs w:val="13"/>
      </w:rPr>
      <w:t>, France</w:t>
    </w:r>
  </w:p>
  <w:p w14:paraId="2C76EEEC" w14:textId="1370FD08" w:rsidR="00105104" w:rsidRPr="00AC24F4" w:rsidRDefault="00105104" w:rsidP="00105104">
    <w:pPr>
      <w:spacing w:after="40"/>
      <w:rPr>
        <w:rFonts w:ascii="Avenir Book" w:hAnsi="Avenir Book"/>
        <w:color w:val="808080" w:themeColor="background1" w:themeShade="80"/>
        <w:sz w:val="14"/>
        <w:szCs w:val="14"/>
      </w:rPr>
    </w:pPr>
    <w:proofErr w:type="spellStart"/>
    <w:r w:rsidRPr="00AC24F4">
      <w:rPr>
        <w:rFonts w:ascii="Avenir Book" w:hAnsi="Avenir Book"/>
        <w:color w:val="808080" w:themeColor="background1" w:themeShade="80"/>
        <w:sz w:val="13"/>
        <w:szCs w:val="13"/>
      </w:rPr>
      <w:t>Tél</w:t>
    </w:r>
    <w:proofErr w:type="spellEnd"/>
    <w:r w:rsidRPr="00AC24F4">
      <w:rPr>
        <w:rFonts w:ascii="Avenir Book" w:hAnsi="Avenir Book"/>
        <w:color w:val="808080" w:themeColor="background1" w:themeShade="80"/>
        <w:sz w:val="13"/>
        <w:szCs w:val="13"/>
      </w:rPr>
      <w:t>. +33(0)1 34 51 70 01 – Fa</w:t>
    </w:r>
    <w:r w:rsidR="00196949">
      <w:rPr>
        <w:rFonts w:ascii="Avenir Book" w:hAnsi="Avenir Book"/>
        <w:color w:val="808080" w:themeColor="background1" w:themeShade="80"/>
        <w:sz w:val="13"/>
        <w:szCs w:val="13"/>
      </w:rPr>
      <w:t>x +33 (0)1 34 51 82 05 – academy</w:t>
    </w:r>
    <w:r w:rsidRPr="00AC24F4">
      <w:rPr>
        <w:rFonts w:ascii="Avenir Book" w:hAnsi="Avenir Book"/>
        <w:color w:val="808080" w:themeColor="background1" w:themeShade="80"/>
        <w:sz w:val="13"/>
        <w:szCs w:val="13"/>
      </w:rPr>
      <w:t>@iala-aism.org</w:t>
    </w:r>
  </w:p>
  <w:p w14:paraId="69B895AB" w14:textId="77777777" w:rsidR="00105104" w:rsidRPr="00DE397B" w:rsidRDefault="00105104" w:rsidP="00105104">
    <w:pPr>
      <w:spacing w:after="40"/>
      <w:rPr>
        <w:rFonts w:ascii="Avenir Book" w:hAnsi="Avenir Book"/>
        <w:b/>
        <w:color w:val="00558C"/>
        <w:sz w:val="14"/>
        <w:szCs w:val="14"/>
      </w:rPr>
    </w:pPr>
    <w:r w:rsidRPr="00DE397B">
      <w:rPr>
        <w:rFonts w:ascii="Avenir Book" w:hAnsi="Avenir Book"/>
        <w:b/>
        <w:color w:val="00558C"/>
        <w:sz w:val="14"/>
        <w:szCs w:val="14"/>
      </w:rPr>
      <w:t>www.iala-aism.org</w:t>
    </w:r>
  </w:p>
  <w:p w14:paraId="6952BB54" w14:textId="77777777" w:rsidR="00105104" w:rsidRPr="00DE397B" w:rsidRDefault="00105104" w:rsidP="00105104">
    <w:pPr>
      <w:rPr>
        <w:rFonts w:ascii="Avenir Next Condensed" w:hAnsi="Avenir Next Condensed"/>
        <w:iCs/>
        <w:color w:val="00558C"/>
        <w:sz w:val="14"/>
        <w:szCs w:val="14"/>
      </w:rPr>
    </w:pPr>
    <w:r w:rsidRPr="00DE397B">
      <w:rPr>
        <w:rFonts w:ascii="Avenir Next Condensed" w:hAnsi="Avenir Next Condensed"/>
        <w:iCs/>
        <w:color w:val="00558C"/>
        <w:sz w:val="14"/>
        <w:szCs w:val="14"/>
      </w:rPr>
      <w:t>International Association of Marine Aids to Navigation and Lighthouse Authorities</w:t>
    </w:r>
  </w:p>
  <w:p w14:paraId="348B5DC1" w14:textId="25E9692C" w:rsidR="00883AE3" w:rsidRPr="00ED2A8D" w:rsidRDefault="00105104" w:rsidP="00105104">
    <w:pPr>
      <w:pStyle w:val="Footer"/>
    </w:pPr>
    <w:r w:rsidRPr="00DE397B">
      <w:rPr>
        <w:rFonts w:ascii="Avenir Next Condensed" w:hAnsi="Avenir Next Condensed"/>
        <w:iCs/>
        <w:color w:val="00558C"/>
        <w:sz w:val="14"/>
        <w:szCs w:val="14"/>
      </w:rPr>
      <w:t>Association Internationale de Signalisation Maritime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F20BF5" w14:textId="77777777" w:rsidR="00883AE3" w:rsidRPr="003028AF" w:rsidRDefault="00883AE3" w:rsidP="003028AF">
    <w:pPr>
      <w:pStyle w:val="Footer"/>
      <w:rPr>
        <w:sz w:val="15"/>
        <w:szCs w:val="15"/>
      </w:rPr>
    </w:pPr>
  </w:p>
  <w:p w14:paraId="7CC1A0EC" w14:textId="77777777" w:rsidR="00883AE3" w:rsidRDefault="00883AE3" w:rsidP="00AB4A21">
    <w:pPr>
      <w:pStyle w:val="Footerportrait"/>
    </w:pPr>
  </w:p>
  <w:p w14:paraId="2B4785A8" w14:textId="77777777" w:rsidR="00883AE3" w:rsidRPr="00F667F3" w:rsidRDefault="00BE5B7B" w:rsidP="00AB4A21">
    <w:pPr>
      <w:pStyle w:val="Footerportrait"/>
      <w:rPr>
        <w:b w:val="0"/>
      </w:rPr>
    </w:pPr>
    <w:r>
      <w:fldChar w:fldCharType="begin"/>
    </w:r>
    <w:r>
      <w:instrText xml:space="preserve"> STYLEREF "Document type" \* MERGEFORMAT </w:instrText>
    </w:r>
    <w:r>
      <w:fldChar w:fldCharType="separate"/>
    </w:r>
    <w:r w:rsidR="00B3664C" w:rsidRPr="00B3664C">
      <w:rPr>
        <w:b w:val="0"/>
        <w:bCs/>
      </w:rPr>
      <w:t>IALA Model Course</w:t>
    </w:r>
    <w:r>
      <w:rPr>
        <w:b w:val="0"/>
        <w:bCs/>
      </w:rPr>
      <w:fldChar w:fldCharType="end"/>
    </w:r>
    <w:r w:rsidR="00883AE3">
      <w:t xml:space="preserve"> </w:t>
    </w:r>
    <w:r w:rsidR="006A0DD5" w:rsidRPr="00F667F3">
      <w:rPr>
        <w:b w:val="0"/>
      </w:rPr>
      <w:fldChar w:fldCharType="begin"/>
    </w:r>
    <w:r w:rsidR="006A0DD5" w:rsidRPr="00F667F3">
      <w:rPr>
        <w:b w:val="0"/>
      </w:rPr>
      <w:instrText xml:space="preserve"> STYLEREF "Document number" \* MERGEFORMAT </w:instrText>
    </w:r>
    <w:r w:rsidR="006A0DD5" w:rsidRPr="00F667F3">
      <w:rPr>
        <w:b w:val="0"/>
      </w:rPr>
      <w:fldChar w:fldCharType="separate"/>
    </w:r>
    <w:r w:rsidR="00B3664C">
      <w:rPr>
        <w:b w:val="0"/>
      </w:rPr>
      <w:t>L2.2.4</w:t>
    </w:r>
    <w:r w:rsidR="006A0DD5" w:rsidRPr="00F667F3">
      <w:rPr>
        <w:b w:val="0"/>
      </w:rPr>
      <w:fldChar w:fldCharType="end"/>
    </w:r>
    <w:r w:rsidR="00883AE3" w:rsidRPr="00F667F3">
      <w:rPr>
        <w:b w:val="0"/>
      </w:rPr>
      <w:t xml:space="preserve"> – </w:t>
    </w:r>
    <w:r w:rsidR="006A0DD5" w:rsidRPr="00F667F3">
      <w:rPr>
        <w:b w:val="0"/>
      </w:rPr>
      <w:fldChar w:fldCharType="begin"/>
    </w:r>
    <w:r w:rsidR="006A0DD5" w:rsidRPr="00F667F3">
      <w:rPr>
        <w:b w:val="0"/>
      </w:rPr>
      <w:instrText xml:space="preserve"> STYLEREF "Document name" \* MERGEFORMAT </w:instrText>
    </w:r>
    <w:r w:rsidR="006A0DD5" w:rsidRPr="00F667F3">
      <w:rPr>
        <w:b w:val="0"/>
      </w:rPr>
      <w:fldChar w:fldCharType="separate"/>
    </w:r>
    <w:r w:rsidR="00B3664C">
      <w:rPr>
        <w:b w:val="0"/>
      </w:rPr>
      <w:t>Level 2 - Wind Generators</w:t>
    </w:r>
    <w:r w:rsidR="006A0DD5" w:rsidRPr="00F667F3">
      <w:rPr>
        <w:b w:val="0"/>
      </w:rPr>
      <w:fldChar w:fldCharType="end"/>
    </w:r>
    <w:r w:rsidR="00883AE3" w:rsidRPr="00F667F3">
      <w:rPr>
        <w:b w:val="0"/>
      </w:rPr>
      <w:tab/>
    </w:r>
  </w:p>
  <w:p w14:paraId="71DF44B0" w14:textId="77777777" w:rsidR="00883AE3" w:rsidRPr="00F667F3" w:rsidRDefault="00883AE3" w:rsidP="003028AF">
    <w:pPr>
      <w:pStyle w:val="Footer"/>
      <w:framePr w:wrap="none" w:vAnchor="text" w:hAnchor="page" w:x="10882" w:y="1"/>
      <w:rPr>
        <w:rStyle w:val="PageNumber"/>
        <w:color w:val="00558C"/>
        <w:szCs w:val="15"/>
      </w:rPr>
    </w:pPr>
    <w:r w:rsidRPr="00F667F3">
      <w:rPr>
        <w:rStyle w:val="PageNumber"/>
        <w:color w:val="00558C"/>
        <w:szCs w:val="15"/>
      </w:rPr>
      <w:t xml:space="preserve">P </w:t>
    </w:r>
    <w:r w:rsidRPr="00F667F3">
      <w:rPr>
        <w:rStyle w:val="PageNumber"/>
        <w:color w:val="00558C"/>
        <w:szCs w:val="15"/>
      </w:rPr>
      <w:fldChar w:fldCharType="begin"/>
    </w:r>
    <w:r w:rsidRPr="00F667F3">
      <w:rPr>
        <w:rStyle w:val="PageNumber"/>
        <w:color w:val="00558C"/>
        <w:szCs w:val="15"/>
      </w:rPr>
      <w:instrText xml:space="preserve">PAGE  </w:instrText>
    </w:r>
    <w:r w:rsidRPr="00F667F3">
      <w:rPr>
        <w:rStyle w:val="PageNumber"/>
        <w:color w:val="00558C"/>
        <w:szCs w:val="15"/>
      </w:rPr>
      <w:fldChar w:fldCharType="separate"/>
    </w:r>
    <w:r w:rsidR="00B3664C">
      <w:rPr>
        <w:rStyle w:val="PageNumber"/>
        <w:noProof/>
        <w:color w:val="00558C"/>
        <w:szCs w:val="15"/>
      </w:rPr>
      <w:t>3</w:t>
    </w:r>
    <w:r w:rsidRPr="00F667F3">
      <w:rPr>
        <w:rStyle w:val="PageNumber"/>
        <w:color w:val="00558C"/>
        <w:szCs w:val="15"/>
      </w:rPr>
      <w:fldChar w:fldCharType="end"/>
    </w:r>
  </w:p>
  <w:p w14:paraId="1D5AF8CB" w14:textId="77777777" w:rsidR="00883AE3" w:rsidRPr="003028AF" w:rsidRDefault="00883AE3" w:rsidP="00292085">
    <w:pPr>
      <w:pStyle w:val="Footereditionno"/>
      <w:tabs>
        <w:tab w:val="clear" w:pos="10206"/>
        <w:tab w:val="right" w:pos="10205"/>
      </w:tabs>
      <w:rPr>
        <w:szCs w:val="15"/>
      </w:rPr>
    </w:pPr>
    <w:r w:rsidRPr="00F667F3">
      <w:rPr>
        <w:b w:val="0"/>
        <w:szCs w:val="15"/>
      </w:rPr>
      <w:fldChar w:fldCharType="begin"/>
    </w:r>
    <w:r w:rsidRPr="00F667F3">
      <w:rPr>
        <w:b w:val="0"/>
        <w:szCs w:val="15"/>
      </w:rPr>
      <w:instrText xml:space="preserve"> STYLEREF "Edition number" \* MERGEFORMAT </w:instrText>
    </w:r>
    <w:r w:rsidRPr="00F667F3">
      <w:rPr>
        <w:b w:val="0"/>
        <w:szCs w:val="15"/>
      </w:rPr>
      <w:fldChar w:fldCharType="separate"/>
    </w:r>
    <w:r w:rsidR="00B3664C" w:rsidRPr="00B3664C">
      <w:rPr>
        <w:b w:val="0"/>
        <w:bCs/>
        <w:noProof/>
        <w:szCs w:val="15"/>
        <w:lang w:val="en-US"/>
      </w:rPr>
      <w:t>Edition 21.0</w:t>
    </w:r>
    <w:r w:rsidRPr="00F667F3">
      <w:rPr>
        <w:b w:val="0"/>
        <w:szCs w:val="15"/>
      </w:rPr>
      <w:fldChar w:fldCharType="end"/>
    </w:r>
    <w:r w:rsidRPr="00F667F3">
      <w:rPr>
        <w:b w:val="0"/>
        <w:szCs w:val="15"/>
      </w:rPr>
      <w:t xml:space="preserve">  </w:t>
    </w:r>
    <w:r w:rsidRPr="00F667F3">
      <w:rPr>
        <w:b w:val="0"/>
        <w:szCs w:val="15"/>
      </w:rPr>
      <w:fldChar w:fldCharType="begin"/>
    </w:r>
    <w:r w:rsidRPr="00F667F3">
      <w:rPr>
        <w:b w:val="0"/>
        <w:szCs w:val="15"/>
      </w:rPr>
      <w:instrText xml:space="preserve"> STYLEREF "Document date" \* MERGEFORMAT </w:instrText>
    </w:r>
    <w:r w:rsidRPr="00F667F3">
      <w:rPr>
        <w:b w:val="0"/>
        <w:szCs w:val="15"/>
      </w:rPr>
      <w:fldChar w:fldCharType="separate"/>
    </w:r>
    <w:r w:rsidR="00B3664C" w:rsidRPr="00B3664C">
      <w:rPr>
        <w:b w:val="0"/>
        <w:bCs/>
        <w:noProof/>
        <w:szCs w:val="15"/>
        <w:lang w:val="en-US"/>
      </w:rPr>
      <w:t>December</w:t>
    </w:r>
    <w:r w:rsidR="00B3664C">
      <w:rPr>
        <w:b w:val="0"/>
        <w:noProof/>
        <w:szCs w:val="15"/>
      </w:rPr>
      <w:t xml:space="preserve"> June  20173</w:t>
    </w:r>
    <w:r w:rsidRPr="00F667F3">
      <w:rPr>
        <w:b w:val="0"/>
        <w:szCs w:val="15"/>
      </w:rPr>
      <w:fldChar w:fldCharType="end"/>
    </w:r>
    <w:r w:rsidRPr="003028AF">
      <w:rPr>
        <w:szCs w:val="15"/>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4475A" w14:textId="77777777" w:rsidR="00883AE3" w:rsidRPr="002C5134" w:rsidRDefault="00883AE3" w:rsidP="002C5134">
    <w:pPr>
      <w:pStyle w:val="Footer"/>
      <w:rPr>
        <w:sz w:val="15"/>
        <w:szCs w:val="15"/>
      </w:rPr>
    </w:pPr>
  </w:p>
  <w:p w14:paraId="06D21433" w14:textId="77777777" w:rsidR="00883AE3" w:rsidRDefault="00883AE3" w:rsidP="00D2697A">
    <w:pPr>
      <w:pStyle w:val="Footerlandscape"/>
    </w:pPr>
  </w:p>
  <w:p w14:paraId="445DAD76" w14:textId="77777777" w:rsidR="00883AE3" w:rsidRPr="00F667F3" w:rsidRDefault="006A0DD5" w:rsidP="00D2697A">
    <w:pPr>
      <w:pStyle w:val="Footerlandscape"/>
      <w:rPr>
        <w:rStyle w:val="PageNumber"/>
        <w:b w:val="0"/>
        <w:szCs w:val="15"/>
      </w:rPr>
    </w:pPr>
    <w:r w:rsidRPr="00F667F3">
      <w:rPr>
        <w:b w:val="0"/>
      </w:rPr>
      <w:fldChar w:fldCharType="begin"/>
    </w:r>
    <w:r w:rsidRPr="00F667F3">
      <w:rPr>
        <w:b w:val="0"/>
      </w:rPr>
      <w:instrText xml:space="preserve"> STYLEREF "Document type" \* MERGEFORMAT </w:instrText>
    </w:r>
    <w:r w:rsidRPr="00F667F3">
      <w:rPr>
        <w:b w:val="0"/>
      </w:rPr>
      <w:fldChar w:fldCharType="separate"/>
    </w:r>
    <w:r w:rsidR="00B3664C" w:rsidRPr="00B3664C">
      <w:rPr>
        <w:b w:val="0"/>
        <w:bCs/>
        <w:noProof/>
      </w:rPr>
      <w:t>IALA Model Course</w:t>
    </w:r>
    <w:r w:rsidRPr="00F667F3">
      <w:rPr>
        <w:b w:val="0"/>
        <w:bCs/>
        <w:noProof/>
      </w:rPr>
      <w:fldChar w:fldCharType="end"/>
    </w:r>
    <w:r w:rsidR="00883AE3" w:rsidRPr="00F667F3">
      <w:rPr>
        <w:b w:val="0"/>
      </w:rPr>
      <w:t xml:space="preserve"> </w:t>
    </w:r>
    <w:r w:rsidRPr="00F667F3">
      <w:rPr>
        <w:b w:val="0"/>
      </w:rPr>
      <w:fldChar w:fldCharType="begin"/>
    </w:r>
    <w:r w:rsidRPr="00F667F3">
      <w:rPr>
        <w:b w:val="0"/>
      </w:rPr>
      <w:instrText xml:space="preserve"> STYLEREF "Document number" \* MERGEFORMAT </w:instrText>
    </w:r>
    <w:r w:rsidRPr="00F667F3">
      <w:rPr>
        <w:b w:val="0"/>
      </w:rPr>
      <w:fldChar w:fldCharType="separate"/>
    </w:r>
    <w:r w:rsidR="00B3664C">
      <w:rPr>
        <w:b w:val="0"/>
        <w:noProof/>
      </w:rPr>
      <w:t>L2.2.4</w:t>
    </w:r>
    <w:r w:rsidRPr="00F667F3">
      <w:rPr>
        <w:b w:val="0"/>
        <w:noProof/>
      </w:rPr>
      <w:fldChar w:fldCharType="end"/>
    </w:r>
    <w:r w:rsidR="00883AE3" w:rsidRPr="00F667F3">
      <w:rPr>
        <w:b w:val="0"/>
      </w:rPr>
      <w:t xml:space="preserve"> – </w:t>
    </w:r>
    <w:r w:rsidRPr="00F667F3">
      <w:rPr>
        <w:b w:val="0"/>
      </w:rPr>
      <w:fldChar w:fldCharType="begin"/>
    </w:r>
    <w:r w:rsidRPr="00F667F3">
      <w:rPr>
        <w:b w:val="0"/>
      </w:rPr>
      <w:instrText xml:space="preserve"> STYLEREF "Document name" \* MERGEFORMAT </w:instrText>
    </w:r>
    <w:r w:rsidRPr="00F667F3">
      <w:rPr>
        <w:b w:val="0"/>
      </w:rPr>
      <w:fldChar w:fldCharType="separate"/>
    </w:r>
    <w:r w:rsidR="00B3664C">
      <w:rPr>
        <w:b w:val="0"/>
        <w:noProof/>
      </w:rPr>
      <w:t>Level 2 - Wind Generators</w:t>
    </w:r>
    <w:r w:rsidRPr="00F667F3">
      <w:rPr>
        <w:b w:val="0"/>
        <w:noProof/>
      </w:rPr>
      <w:fldChar w:fldCharType="end"/>
    </w:r>
  </w:p>
  <w:p w14:paraId="58D465E7" w14:textId="77777777" w:rsidR="00883AE3" w:rsidRPr="00480D65" w:rsidRDefault="006A0DD5" w:rsidP="00D2697A">
    <w:pPr>
      <w:pStyle w:val="Footerlandscape"/>
    </w:pPr>
    <w:r w:rsidRPr="00F667F3">
      <w:rPr>
        <w:b w:val="0"/>
      </w:rPr>
      <w:fldChar w:fldCharType="begin"/>
    </w:r>
    <w:r w:rsidRPr="00F667F3">
      <w:rPr>
        <w:b w:val="0"/>
      </w:rPr>
      <w:instrText xml:space="preserve"> STYLEREF "Edition number" \* MERGEFORMAT </w:instrText>
    </w:r>
    <w:r w:rsidRPr="00F667F3">
      <w:rPr>
        <w:b w:val="0"/>
      </w:rPr>
      <w:fldChar w:fldCharType="separate"/>
    </w:r>
    <w:r w:rsidR="00B3664C" w:rsidRPr="00B3664C">
      <w:rPr>
        <w:b w:val="0"/>
        <w:bCs/>
        <w:noProof/>
      </w:rPr>
      <w:t>Edition 21.0</w:t>
    </w:r>
    <w:r w:rsidRPr="00F667F3">
      <w:rPr>
        <w:b w:val="0"/>
        <w:bCs/>
        <w:noProof/>
      </w:rPr>
      <w:fldChar w:fldCharType="end"/>
    </w:r>
    <w:r w:rsidR="00883AE3" w:rsidRPr="00F667F3">
      <w:rPr>
        <w:b w:val="0"/>
      </w:rPr>
      <w:t xml:space="preserve">  </w:t>
    </w:r>
    <w:r w:rsidRPr="00F667F3">
      <w:rPr>
        <w:b w:val="0"/>
      </w:rPr>
      <w:fldChar w:fldCharType="begin"/>
    </w:r>
    <w:r w:rsidRPr="00F667F3">
      <w:rPr>
        <w:b w:val="0"/>
      </w:rPr>
      <w:instrText xml:space="preserve"> STYLEREF "Document date" \* MERGEFORMAT </w:instrText>
    </w:r>
    <w:r w:rsidRPr="00F667F3">
      <w:rPr>
        <w:b w:val="0"/>
      </w:rPr>
      <w:fldChar w:fldCharType="separate"/>
    </w:r>
    <w:r w:rsidR="00B3664C" w:rsidRPr="00B3664C">
      <w:rPr>
        <w:b w:val="0"/>
        <w:bCs/>
        <w:noProof/>
      </w:rPr>
      <w:t>December June</w:t>
    </w:r>
    <w:r w:rsidR="00B3664C">
      <w:rPr>
        <w:b w:val="0"/>
        <w:noProof/>
      </w:rPr>
      <w:t xml:space="preserve">  20173</w:t>
    </w:r>
    <w:r w:rsidRPr="00F667F3">
      <w:rPr>
        <w:b w:val="0"/>
        <w:bCs/>
        <w:noProof/>
      </w:rPr>
      <w:fldChar w:fldCharType="end"/>
    </w:r>
    <w:r w:rsidR="00883AE3" w:rsidRPr="00C907DF">
      <w:tab/>
    </w:r>
    <w:r w:rsidR="00883AE3" w:rsidRPr="002C5134">
      <w:t xml:space="preserve">P </w:t>
    </w:r>
    <w:r w:rsidR="00883AE3" w:rsidRPr="002C5134">
      <w:fldChar w:fldCharType="begin"/>
    </w:r>
    <w:r w:rsidR="00883AE3" w:rsidRPr="002C5134">
      <w:instrText xml:space="preserve">PAGE  </w:instrText>
    </w:r>
    <w:r w:rsidR="00883AE3" w:rsidRPr="002C5134">
      <w:fldChar w:fldCharType="separate"/>
    </w:r>
    <w:r w:rsidR="00B3664C">
      <w:rPr>
        <w:noProof/>
      </w:rPr>
      <w:t>8</w:t>
    </w:r>
    <w:r w:rsidR="00883AE3" w:rsidRPr="002C513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EAE428" w14:textId="77777777" w:rsidR="00BE5B7B" w:rsidRDefault="00BE5B7B">
      <w:r>
        <w:separator/>
      </w:r>
    </w:p>
    <w:p w14:paraId="0F3FA7BA" w14:textId="77777777" w:rsidR="00BE5B7B" w:rsidRDefault="00BE5B7B"/>
  </w:footnote>
  <w:footnote w:type="continuationSeparator" w:id="0">
    <w:p w14:paraId="11E8613F" w14:textId="77777777" w:rsidR="00BE5B7B" w:rsidRDefault="00BE5B7B" w:rsidP="003274DB">
      <w:r>
        <w:continuationSeparator/>
      </w:r>
    </w:p>
    <w:p w14:paraId="1AE764E3" w14:textId="77777777" w:rsidR="00BE5B7B" w:rsidRDefault="00BE5B7B"/>
    <w:p w14:paraId="3A161861" w14:textId="77777777" w:rsidR="00BE5B7B" w:rsidRDefault="00BE5B7B"/>
    <w:p w14:paraId="7CB218C0" w14:textId="77777777" w:rsidR="00BE5B7B" w:rsidRDefault="00BE5B7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FDE6A6" w14:textId="3C106C9C" w:rsidR="00883AE3" w:rsidRPr="00ED2A8D" w:rsidRDefault="00883AE3" w:rsidP="00B3664C">
    <w:pPr>
      <w:pStyle w:val="Header"/>
      <w:jc w:val="right"/>
    </w:pPr>
    <w:r w:rsidRPr="00442889">
      <w:rPr>
        <w:noProof/>
        <w:lang w:val="en-IE" w:eastAsia="en-IE"/>
      </w:rPr>
      <w:drawing>
        <wp:anchor distT="0" distB="0" distL="114300" distR="114300" simplePos="0" relativeHeight="251657214" behindDoc="1" locked="0" layoutInCell="1" allowOverlap="1" wp14:anchorId="3B89177E" wp14:editId="1557032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B3664C">
      <w:t>ENG6-10.22</w:t>
    </w:r>
  </w:p>
  <w:p w14:paraId="19862EF8" w14:textId="77777777" w:rsidR="00883AE3" w:rsidRPr="00ED2A8D" w:rsidRDefault="00883AE3" w:rsidP="008747E0">
    <w:pPr>
      <w:pStyle w:val="Header"/>
    </w:pPr>
  </w:p>
  <w:p w14:paraId="4BC4B091" w14:textId="77777777" w:rsidR="00883AE3" w:rsidRDefault="00883AE3" w:rsidP="008747E0">
    <w:pPr>
      <w:pStyle w:val="Header"/>
    </w:pPr>
  </w:p>
  <w:p w14:paraId="53B687A9" w14:textId="77777777" w:rsidR="00883AE3" w:rsidRDefault="00883AE3" w:rsidP="008747E0">
    <w:pPr>
      <w:pStyle w:val="Header"/>
    </w:pPr>
  </w:p>
  <w:p w14:paraId="1C7F4832" w14:textId="77777777" w:rsidR="00883AE3" w:rsidRDefault="00883AE3" w:rsidP="008747E0">
    <w:pPr>
      <w:pStyle w:val="Header"/>
    </w:pPr>
  </w:p>
  <w:p w14:paraId="5A016BEC" w14:textId="77777777" w:rsidR="00883AE3" w:rsidRDefault="00883AE3" w:rsidP="008747E0">
    <w:pPr>
      <w:pStyle w:val="Header"/>
    </w:pPr>
  </w:p>
  <w:p w14:paraId="03961AB3" w14:textId="77777777" w:rsidR="00883AE3" w:rsidRDefault="00883AE3" w:rsidP="008747E0">
    <w:pPr>
      <w:pStyle w:val="Header"/>
    </w:pPr>
    <w:r>
      <w:rPr>
        <w:noProof/>
        <w:lang w:val="en-IE" w:eastAsia="en-IE"/>
      </w:rPr>
      <w:drawing>
        <wp:anchor distT="0" distB="0" distL="114300" distR="114300" simplePos="0" relativeHeight="251656189" behindDoc="1" locked="0" layoutInCell="1" allowOverlap="1" wp14:anchorId="461FF855" wp14:editId="22F44461">
          <wp:simplePos x="0" y="0"/>
          <wp:positionH relativeFrom="page">
            <wp:posOffset>51435</wp:posOffset>
          </wp:positionH>
          <wp:positionV relativeFrom="page">
            <wp:posOffset>1409913</wp:posOffset>
          </wp:positionV>
          <wp:extent cx="7504430" cy="2339975"/>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04430" cy="2339975"/>
                  </a:xfrm>
                  <a:prstGeom prst="rect">
                    <a:avLst/>
                  </a:prstGeom>
                </pic:spPr>
              </pic:pic>
            </a:graphicData>
          </a:graphic>
          <wp14:sizeRelH relativeFrom="margin">
            <wp14:pctWidth>0</wp14:pctWidth>
          </wp14:sizeRelH>
          <wp14:sizeRelV relativeFrom="margin">
            <wp14:pctHeight>0</wp14:pctHeight>
          </wp14:sizeRelV>
        </wp:anchor>
      </w:drawing>
    </w:r>
  </w:p>
  <w:p w14:paraId="308AEFF6" w14:textId="77777777" w:rsidR="00883AE3" w:rsidRPr="00ED2A8D" w:rsidRDefault="00883AE3" w:rsidP="008747E0">
    <w:pPr>
      <w:pStyle w:val="Header"/>
    </w:pPr>
  </w:p>
  <w:p w14:paraId="5D248D47" w14:textId="77777777" w:rsidR="00883AE3" w:rsidRPr="00ED2A8D" w:rsidRDefault="00883AE3"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F5F536" w14:textId="77777777" w:rsidR="00883AE3" w:rsidRPr="00ED2A8D" w:rsidRDefault="00883AE3" w:rsidP="008747E0">
    <w:pPr>
      <w:pStyle w:val="Header"/>
    </w:pPr>
    <w:r>
      <w:rPr>
        <w:noProof/>
        <w:lang w:val="en-IE" w:eastAsia="en-IE"/>
      </w:rPr>
      <w:drawing>
        <wp:anchor distT="0" distB="0" distL="114300" distR="114300" simplePos="0" relativeHeight="251658752" behindDoc="1" locked="0" layoutInCell="1" allowOverlap="1" wp14:anchorId="1FEA452C" wp14:editId="796C61ED">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ACCDBD4" w14:textId="77777777" w:rsidR="00883AE3" w:rsidRPr="00ED2A8D" w:rsidRDefault="00883AE3" w:rsidP="008747E0">
    <w:pPr>
      <w:pStyle w:val="Header"/>
    </w:pPr>
  </w:p>
  <w:p w14:paraId="001A2B3D" w14:textId="77777777" w:rsidR="00883AE3" w:rsidRDefault="00883AE3" w:rsidP="008747E0">
    <w:pPr>
      <w:pStyle w:val="Header"/>
    </w:pPr>
  </w:p>
  <w:p w14:paraId="06F960C3" w14:textId="77777777" w:rsidR="00883AE3" w:rsidRDefault="00883AE3" w:rsidP="008747E0">
    <w:pPr>
      <w:pStyle w:val="Header"/>
    </w:pPr>
  </w:p>
  <w:p w14:paraId="2801C2A7" w14:textId="77777777" w:rsidR="00883AE3" w:rsidRDefault="00883AE3" w:rsidP="008747E0">
    <w:pPr>
      <w:pStyle w:val="Header"/>
    </w:pPr>
  </w:p>
  <w:p w14:paraId="66955028" w14:textId="77777777" w:rsidR="00883AE3" w:rsidRPr="00441393" w:rsidRDefault="00883AE3" w:rsidP="00441393">
    <w:pPr>
      <w:pStyle w:val="Contents"/>
    </w:pPr>
    <w:r>
      <w:t>DOCUMENT REVISION</w:t>
    </w:r>
  </w:p>
  <w:p w14:paraId="0930F4C6" w14:textId="77777777" w:rsidR="00883AE3" w:rsidRPr="00ED2A8D" w:rsidRDefault="00883AE3" w:rsidP="008747E0">
    <w:pPr>
      <w:pStyle w:val="Header"/>
    </w:pPr>
  </w:p>
  <w:p w14:paraId="362B10D2" w14:textId="77777777" w:rsidR="00883AE3" w:rsidRPr="00AC33A2" w:rsidRDefault="00883AE3" w:rsidP="0078486B">
    <w:pPr>
      <w:pStyle w:val="Header"/>
      <w:spacing w:line="14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B2B6CA" w14:textId="77777777" w:rsidR="00883AE3" w:rsidRPr="00ED2A8D" w:rsidRDefault="00883AE3" w:rsidP="008747E0">
    <w:pPr>
      <w:pStyle w:val="Header"/>
    </w:pPr>
    <w:r>
      <w:rPr>
        <w:noProof/>
        <w:lang w:val="en-IE" w:eastAsia="en-IE"/>
      </w:rPr>
      <w:drawing>
        <wp:anchor distT="0" distB="0" distL="114300" distR="114300" simplePos="0" relativeHeight="251674624" behindDoc="1" locked="0" layoutInCell="1" allowOverlap="1" wp14:anchorId="4DF5C319" wp14:editId="684A759D">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31B3A14" w14:textId="77777777" w:rsidR="00883AE3" w:rsidRPr="00ED2A8D" w:rsidRDefault="00883AE3" w:rsidP="008747E0">
    <w:pPr>
      <w:pStyle w:val="Header"/>
    </w:pPr>
  </w:p>
  <w:p w14:paraId="468FCACF" w14:textId="77777777" w:rsidR="00883AE3" w:rsidRDefault="00883AE3" w:rsidP="008747E0">
    <w:pPr>
      <w:pStyle w:val="Header"/>
    </w:pPr>
  </w:p>
  <w:p w14:paraId="1564543A" w14:textId="77777777" w:rsidR="00883AE3" w:rsidRDefault="00883AE3" w:rsidP="008747E0">
    <w:pPr>
      <w:pStyle w:val="Header"/>
    </w:pPr>
  </w:p>
  <w:p w14:paraId="44FFE433" w14:textId="77777777" w:rsidR="00883AE3" w:rsidRDefault="00883AE3" w:rsidP="008747E0">
    <w:pPr>
      <w:pStyle w:val="Header"/>
    </w:pPr>
  </w:p>
  <w:p w14:paraId="27E25C09" w14:textId="77777777" w:rsidR="00883AE3" w:rsidRPr="00441393" w:rsidRDefault="00883AE3" w:rsidP="00441393">
    <w:pPr>
      <w:pStyle w:val="Contents"/>
    </w:pPr>
    <w:r>
      <w:t>CONTENTS</w:t>
    </w:r>
  </w:p>
  <w:p w14:paraId="31F18123" w14:textId="77777777" w:rsidR="00883AE3" w:rsidRPr="00ED2A8D" w:rsidRDefault="00883AE3" w:rsidP="008747E0">
    <w:pPr>
      <w:pStyle w:val="Header"/>
    </w:pPr>
  </w:p>
  <w:p w14:paraId="18F3FA94" w14:textId="77777777" w:rsidR="00883AE3" w:rsidRPr="00AC33A2" w:rsidRDefault="00883AE3"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09E60A" w14:textId="77777777" w:rsidR="00883AE3" w:rsidRDefault="00883AE3" w:rsidP="00480D65">
    <w:pPr>
      <w:pStyle w:val="Header"/>
    </w:pPr>
    <w:r>
      <w:rPr>
        <w:noProof/>
        <w:lang w:val="en-IE" w:eastAsia="en-IE"/>
      </w:rPr>
      <w:drawing>
        <wp:anchor distT="0" distB="0" distL="114300" distR="114300" simplePos="0" relativeHeight="251678720" behindDoc="1" locked="0" layoutInCell="1" allowOverlap="1" wp14:anchorId="0B8EF895" wp14:editId="06E318DD">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97424D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4EF46624"/>
    <w:lvl w:ilvl="0">
      <w:start w:val="1"/>
      <w:numFmt w:val="decimal"/>
      <w:lvlText w:val="%1."/>
      <w:lvlJc w:val="left"/>
      <w:pPr>
        <w:tabs>
          <w:tab w:val="num" w:pos="1800"/>
        </w:tabs>
        <w:ind w:left="1800" w:hanging="360"/>
      </w:pPr>
    </w:lvl>
  </w:abstractNum>
  <w:abstractNum w:abstractNumId="2">
    <w:nsid w:val="FFFFFF7D"/>
    <w:multiLevelType w:val="singleLevel"/>
    <w:tmpl w:val="D406A0A0"/>
    <w:lvl w:ilvl="0">
      <w:start w:val="1"/>
      <w:numFmt w:val="decimal"/>
      <w:lvlText w:val="%1."/>
      <w:lvlJc w:val="left"/>
      <w:pPr>
        <w:tabs>
          <w:tab w:val="num" w:pos="1440"/>
        </w:tabs>
        <w:ind w:left="1440" w:hanging="360"/>
      </w:pPr>
    </w:lvl>
  </w:abstractNum>
  <w:abstractNum w:abstractNumId="3">
    <w:nsid w:val="FFFFFF7F"/>
    <w:multiLevelType w:val="singleLevel"/>
    <w:tmpl w:val="36E45724"/>
    <w:lvl w:ilvl="0">
      <w:start w:val="1"/>
      <w:numFmt w:val="decimal"/>
      <w:lvlText w:val="%1."/>
      <w:lvlJc w:val="left"/>
      <w:pPr>
        <w:tabs>
          <w:tab w:val="num" w:pos="720"/>
        </w:tabs>
        <w:ind w:left="720" w:hanging="360"/>
      </w:pPr>
    </w:lvl>
  </w:abstractNum>
  <w:abstractNum w:abstractNumId="4">
    <w:nsid w:val="FFFFFF80"/>
    <w:multiLevelType w:val="singleLevel"/>
    <w:tmpl w:val="892CEDA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F78AB3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054ACC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392562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8BB662D4"/>
    <w:lvl w:ilvl="0">
      <w:start w:val="1"/>
      <w:numFmt w:val="bullet"/>
      <w:lvlText w:val=""/>
      <w:lvlJc w:val="left"/>
      <w:pPr>
        <w:tabs>
          <w:tab w:val="num" w:pos="360"/>
        </w:tabs>
        <w:ind w:left="360" w:hanging="360"/>
      </w:pPr>
      <w:rPr>
        <w:rFonts w:ascii="Symbol" w:hAnsi="Symbol" w:hint="default"/>
      </w:rPr>
    </w:lvl>
  </w:abstractNum>
  <w:abstractNum w:abstractNumId="1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29DF1BFF"/>
    <w:multiLevelType w:val="multilevel"/>
    <w:tmpl w:val="74147F36"/>
    <w:lvl w:ilvl="0">
      <w:start w:val="1"/>
      <w:numFmt w:val="decimal"/>
      <w:lvlText w:val="%1"/>
      <w:lvlJc w:val="left"/>
      <w:pPr>
        <w:tabs>
          <w:tab w:val="num" w:pos="0"/>
        </w:tabs>
        <w:ind w:left="425" w:hanging="425"/>
      </w:pPr>
      <w:rPr>
        <w:rFonts w:asciiTheme="minorHAnsi" w:hAnsiTheme="minorHAnsi" w:hint="default"/>
        <w:b w:val="0"/>
        <w:i w:val="0"/>
        <w:sz w:val="22"/>
      </w:rPr>
    </w:lvl>
    <w:lvl w:ilvl="1">
      <w:start w:val="1"/>
      <w:numFmt w:val="lowerLetter"/>
      <w:pStyle w:val="Lista"/>
      <w:lvlText w:val="%2"/>
      <w:lvlJc w:val="left"/>
      <w:pPr>
        <w:ind w:left="851" w:hanging="426"/>
      </w:pPr>
      <w:rPr>
        <w:rFonts w:asciiTheme="minorHAnsi" w:hAnsiTheme="minorHAnsi" w:hint="default"/>
        <w:b w:val="0"/>
        <w:i w:val="0"/>
        <w:sz w:val="22"/>
        <w:szCs w:val="18"/>
      </w:rPr>
    </w:lvl>
    <w:lvl w:ilvl="2">
      <w:start w:val="1"/>
      <w:numFmt w:val="lowerRoman"/>
      <w:pStyle w:val="Listi"/>
      <w:lvlText w:val="%3"/>
      <w:lvlJc w:val="left"/>
      <w:pPr>
        <w:ind w:left="1276" w:hanging="425"/>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7">
    <w:nsid w:val="67AB4D84"/>
    <w:multiLevelType w:val="multilevel"/>
    <w:tmpl w:val="F2066624"/>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nsid w:val="72A1570F"/>
    <w:multiLevelType w:val="multilevel"/>
    <w:tmpl w:val="EDBE5052"/>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0">
    <w:nsid w:val="77B65365"/>
    <w:multiLevelType w:val="multilevel"/>
    <w:tmpl w:val="0F26AB84"/>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pStyle w:val="Tablelista"/>
      <w:lvlText w:val="%2"/>
      <w:lvlJc w:val="left"/>
      <w:pPr>
        <w:ind w:left="851" w:hanging="426"/>
      </w:pPr>
      <w:rPr>
        <w:rFonts w:asciiTheme="minorHAnsi" w:hAnsiTheme="minorHAnsi" w:hint="default"/>
        <w:b w:val="0"/>
        <w:i w:val="0"/>
        <w:sz w:val="18"/>
        <w:szCs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77E425FF"/>
    <w:multiLevelType w:val="multilevel"/>
    <w:tmpl w:val="31E0B966"/>
    <w:lvl w:ilvl="0">
      <w:start w:val="1"/>
      <w:numFmt w:val="decimal"/>
      <w:pStyle w:val="Part"/>
      <w:suff w:val="nothing"/>
      <w:lvlText w:val="PART %1"/>
      <w:lvlJc w:val="left"/>
      <w:pPr>
        <w:ind w:left="0" w:firstLine="0"/>
      </w:pPr>
      <w:rPr>
        <w:rFonts w:asciiTheme="minorHAnsi" w:hAnsiTheme="minorHAnsi"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7BB11B89"/>
    <w:multiLevelType w:val="hybridMultilevel"/>
    <w:tmpl w:val="64DCC9CA"/>
    <w:lvl w:ilvl="0" w:tplc="CE1458D6">
      <w:start w:val="1"/>
      <w:numFmt w:val="bullet"/>
      <w:pStyle w:val="Bullet2"/>
      <w:lvlText w:val=""/>
      <w:lvlJc w:val="left"/>
      <w:pPr>
        <w:ind w:left="851" w:hanging="426"/>
      </w:pPr>
      <w:rPr>
        <w:rFonts w:ascii="Symbol" w:hAnsi="Symbol" w:hint="default"/>
        <w:color w:val="00AFA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6"/>
  </w:num>
  <w:num w:numId="2">
    <w:abstractNumId w:val="13"/>
  </w:num>
  <w:num w:numId="3">
    <w:abstractNumId w:val="15"/>
  </w:num>
  <w:num w:numId="4">
    <w:abstractNumId w:val="11"/>
  </w:num>
  <w:num w:numId="5">
    <w:abstractNumId w:val="19"/>
  </w:num>
  <w:num w:numId="6">
    <w:abstractNumId w:val="25"/>
  </w:num>
  <w:num w:numId="7">
    <w:abstractNumId w:val="32"/>
  </w:num>
  <w:num w:numId="8">
    <w:abstractNumId w:val="29"/>
  </w:num>
  <w:num w:numId="9">
    <w:abstractNumId w:val="22"/>
  </w:num>
  <w:num w:numId="10">
    <w:abstractNumId w:val="18"/>
  </w:num>
  <w:num w:numId="11">
    <w:abstractNumId w:val="12"/>
  </w:num>
  <w:num w:numId="12">
    <w:abstractNumId w:val="8"/>
  </w:num>
  <w:num w:numId="13">
    <w:abstractNumId w:val="16"/>
  </w:num>
  <w:num w:numId="14">
    <w:abstractNumId w:val="14"/>
  </w:num>
  <w:num w:numId="15">
    <w:abstractNumId w:val="20"/>
  </w:num>
  <w:num w:numId="16">
    <w:abstractNumId w:val="23"/>
  </w:num>
  <w:num w:numId="17">
    <w:abstractNumId w:val="27"/>
  </w:num>
  <w:num w:numId="18">
    <w:abstractNumId w:val="31"/>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num>
  <w:num w:numId="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30"/>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num>
  <w:num w:numId="34">
    <w:abstractNumId w:val="24"/>
  </w:num>
  <w:num w:numId="35">
    <w:abstractNumId w:val="0"/>
  </w:num>
  <w:num w:numId="36">
    <w:abstractNumId w:val="1"/>
  </w:num>
  <w:num w:numId="37">
    <w:abstractNumId w:val="2"/>
  </w:num>
  <w:num w:numId="38">
    <w:abstractNumId w:val="4"/>
  </w:num>
  <w:num w:numId="39">
    <w:abstractNumId w:val="5"/>
  </w:num>
  <w:num w:numId="40">
    <w:abstractNumId w:val="6"/>
  </w:num>
  <w:num w:numId="41">
    <w:abstractNumId w:val="7"/>
  </w:num>
  <w:num w:numId="42">
    <w:abstractNumId w:val="3"/>
  </w:num>
  <w:num w:numId="43">
    <w:abstractNumId w:val="9"/>
  </w:num>
  <w:numIdMacAtCleanup w:val="3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amus Doyle">
    <w15:presenceInfo w15:providerId="None" w15:userId="Seamus Doy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BF8"/>
    <w:rsid w:val="00005AC9"/>
    <w:rsid w:val="000174F9"/>
    <w:rsid w:val="00024972"/>
    <w:rsid w:val="000249C2"/>
    <w:rsid w:val="000258F6"/>
    <w:rsid w:val="000268A9"/>
    <w:rsid w:val="000379A7"/>
    <w:rsid w:val="00040EB8"/>
    <w:rsid w:val="000537D0"/>
    <w:rsid w:val="00057B6D"/>
    <w:rsid w:val="00061A7B"/>
    <w:rsid w:val="0008654C"/>
    <w:rsid w:val="000904ED"/>
    <w:rsid w:val="00093294"/>
    <w:rsid w:val="000A27A8"/>
    <w:rsid w:val="000A5291"/>
    <w:rsid w:val="000B1A77"/>
    <w:rsid w:val="000C711B"/>
    <w:rsid w:val="000D30A5"/>
    <w:rsid w:val="000D474B"/>
    <w:rsid w:val="000D6611"/>
    <w:rsid w:val="000D6693"/>
    <w:rsid w:val="000E3954"/>
    <w:rsid w:val="000E3E52"/>
    <w:rsid w:val="000F0F9F"/>
    <w:rsid w:val="000F2CFD"/>
    <w:rsid w:val="000F3F43"/>
    <w:rsid w:val="0010151D"/>
    <w:rsid w:val="00104874"/>
    <w:rsid w:val="00105104"/>
    <w:rsid w:val="00112B84"/>
    <w:rsid w:val="00113D5B"/>
    <w:rsid w:val="00113EFD"/>
    <w:rsid w:val="00113F8F"/>
    <w:rsid w:val="001205DE"/>
    <w:rsid w:val="001214A0"/>
    <w:rsid w:val="001349DB"/>
    <w:rsid w:val="001361CD"/>
    <w:rsid w:val="00136E58"/>
    <w:rsid w:val="00153769"/>
    <w:rsid w:val="00156525"/>
    <w:rsid w:val="00161325"/>
    <w:rsid w:val="0017295E"/>
    <w:rsid w:val="00180C11"/>
    <w:rsid w:val="001836BE"/>
    <w:rsid w:val="001862D3"/>
    <w:rsid w:val="001875B1"/>
    <w:rsid w:val="00196949"/>
    <w:rsid w:val="001B757F"/>
    <w:rsid w:val="001D4A3E"/>
    <w:rsid w:val="001E0F67"/>
    <w:rsid w:val="001E416D"/>
    <w:rsid w:val="00201337"/>
    <w:rsid w:val="002022EA"/>
    <w:rsid w:val="00205B17"/>
    <w:rsid w:val="00205D9B"/>
    <w:rsid w:val="002204DA"/>
    <w:rsid w:val="0022371A"/>
    <w:rsid w:val="0022479E"/>
    <w:rsid w:val="00236556"/>
    <w:rsid w:val="0024375D"/>
    <w:rsid w:val="0025141E"/>
    <w:rsid w:val="002520AD"/>
    <w:rsid w:val="00257DF8"/>
    <w:rsid w:val="00257E4A"/>
    <w:rsid w:val="0027175D"/>
    <w:rsid w:val="00274ADD"/>
    <w:rsid w:val="00280DE0"/>
    <w:rsid w:val="00292085"/>
    <w:rsid w:val="002974BA"/>
    <w:rsid w:val="002A1F3A"/>
    <w:rsid w:val="002A29D4"/>
    <w:rsid w:val="002A689F"/>
    <w:rsid w:val="002B20FB"/>
    <w:rsid w:val="002B598C"/>
    <w:rsid w:val="002C5134"/>
    <w:rsid w:val="002C7B21"/>
    <w:rsid w:val="002E22F4"/>
    <w:rsid w:val="002E4993"/>
    <w:rsid w:val="002E5BAC"/>
    <w:rsid w:val="002E7635"/>
    <w:rsid w:val="002F265A"/>
    <w:rsid w:val="002F3536"/>
    <w:rsid w:val="003028AF"/>
    <w:rsid w:val="00305EFE"/>
    <w:rsid w:val="00313D85"/>
    <w:rsid w:val="0031400E"/>
    <w:rsid w:val="00315CE3"/>
    <w:rsid w:val="00320639"/>
    <w:rsid w:val="003251FE"/>
    <w:rsid w:val="003274DB"/>
    <w:rsid w:val="00327ADA"/>
    <w:rsid w:val="00327FBF"/>
    <w:rsid w:val="0036382D"/>
    <w:rsid w:val="00367068"/>
    <w:rsid w:val="00380350"/>
    <w:rsid w:val="00380B4E"/>
    <w:rsid w:val="00380F03"/>
    <w:rsid w:val="003816E4"/>
    <w:rsid w:val="00383EE9"/>
    <w:rsid w:val="003840BF"/>
    <w:rsid w:val="0038528A"/>
    <w:rsid w:val="0038629E"/>
    <w:rsid w:val="003A30F5"/>
    <w:rsid w:val="003A368B"/>
    <w:rsid w:val="003A7759"/>
    <w:rsid w:val="003B03EA"/>
    <w:rsid w:val="003C7C34"/>
    <w:rsid w:val="003D0F37"/>
    <w:rsid w:val="003D5150"/>
    <w:rsid w:val="003E3151"/>
    <w:rsid w:val="003F191B"/>
    <w:rsid w:val="003F1C3A"/>
    <w:rsid w:val="003F1ECC"/>
    <w:rsid w:val="003F583F"/>
    <w:rsid w:val="0042518D"/>
    <w:rsid w:val="0042639D"/>
    <w:rsid w:val="00434423"/>
    <w:rsid w:val="00441393"/>
    <w:rsid w:val="00447CF0"/>
    <w:rsid w:val="00447E14"/>
    <w:rsid w:val="00456F10"/>
    <w:rsid w:val="00465491"/>
    <w:rsid w:val="00480D65"/>
    <w:rsid w:val="00492A8D"/>
    <w:rsid w:val="004D0799"/>
    <w:rsid w:val="004E1D57"/>
    <w:rsid w:val="004E2F16"/>
    <w:rsid w:val="004F16C9"/>
    <w:rsid w:val="00503044"/>
    <w:rsid w:val="0050650A"/>
    <w:rsid w:val="00513460"/>
    <w:rsid w:val="00523666"/>
    <w:rsid w:val="00526234"/>
    <w:rsid w:val="00557434"/>
    <w:rsid w:val="00580763"/>
    <w:rsid w:val="005871F3"/>
    <w:rsid w:val="00595415"/>
    <w:rsid w:val="00597652"/>
    <w:rsid w:val="005A080B"/>
    <w:rsid w:val="005A7BDC"/>
    <w:rsid w:val="005B0756"/>
    <w:rsid w:val="005B12A5"/>
    <w:rsid w:val="005B2163"/>
    <w:rsid w:val="005C161A"/>
    <w:rsid w:val="005C1BCB"/>
    <w:rsid w:val="005C2312"/>
    <w:rsid w:val="005C299E"/>
    <w:rsid w:val="005C4735"/>
    <w:rsid w:val="005C5C63"/>
    <w:rsid w:val="005C71FF"/>
    <w:rsid w:val="005D304B"/>
    <w:rsid w:val="005D6E5D"/>
    <w:rsid w:val="005E3989"/>
    <w:rsid w:val="005E4659"/>
    <w:rsid w:val="005E6557"/>
    <w:rsid w:val="005F1386"/>
    <w:rsid w:val="005F17C2"/>
    <w:rsid w:val="005F3D69"/>
    <w:rsid w:val="0060102B"/>
    <w:rsid w:val="006127AC"/>
    <w:rsid w:val="00617F1B"/>
    <w:rsid w:val="00634A78"/>
    <w:rsid w:val="00642025"/>
    <w:rsid w:val="0065107F"/>
    <w:rsid w:val="00651526"/>
    <w:rsid w:val="00665C35"/>
    <w:rsid w:val="00666061"/>
    <w:rsid w:val="00667424"/>
    <w:rsid w:val="00667792"/>
    <w:rsid w:val="00671677"/>
    <w:rsid w:val="00674DCF"/>
    <w:rsid w:val="006750F2"/>
    <w:rsid w:val="00676E16"/>
    <w:rsid w:val="0068553C"/>
    <w:rsid w:val="00685F34"/>
    <w:rsid w:val="00687E10"/>
    <w:rsid w:val="006975A8"/>
    <w:rsid w:val="006A0DD5"/>
    <w:rsid w:val="006A2EC5"/>
    <w:rsid w:val="006A5D9D"/>
    <w:rsid w:val="006B767B"/>
    <w:rsid w:val="006E0818"/>
    <w:rsid w:val="006E0E7D"/>
    <w:rsid w:val="006F032D"/>
    <w:rsid w:val="006F1C14"/>
    <w:rsid w:val="0070681D"/>
    <w:rsid w:val="0072737A"/>
    <w:rsid w:val="00731DEE"/>
    <w:rsid w:val="007342FE"/>
    <w:rsid w:val="0074704E"/>
    <w:rsid w:val="00750AF1"/>
    <w:rsid w:val="007519FD"/>
    <w:rsid w:val="007542FF"/>
    <w:rsid w:val="0076167A"/>
    <w:rsid w:val="007715E8"/>
    <w:rsid w:val="00776004"/>
    <w:rsid w:val="0078486B"/>
    <w:rsid w:val="00785A39"/>
    <w:rsid w:val="00787D8A"/>
    <w:rsid w:val="00790277"/>
    <w:rsid w:val="00791EBC"/>
    <w:rsid w:val="00793577"/>
    <w:rsid w:val="007A446A"/>
    <w:rsid w:val="007A6476"/>
    <w:rsid w:val="007B29A6"/>
    <w:rsid w:val="007B6A93"/>
    <w:rsid w:val="007B7FEC"/>
    <w:rsid w:val="007C78B2"/>
    <w:rsid w:val="007D2107"/>
    <w:rsid w:val="007D5895"/>
    <w:rsid w:val="007D747F"/>
    <w:rsid w:val="007D77AB"/>
    <w:rsid w:val="007E30DF"/>
    <w:rsid w:val="007F7544"/>
    <w:rsid w:val="00800995"/>
    <w:rsid w:val="008037FB"/>
    <w:rsid w:val="00815E10"/>
    <w:rsid w:val="008326B2"/>
    <w:rsid w:val="0083626A"/>
    <w:rsid w:val="00846831"/>
    <w:rsid w:val="0084683E"/>
    <w:rsid w:val="008533FB"/>
    <w:rsid w:val="00864E45"/>
    <w:rsid w:val="00865532"/>
    <w:rsid w:val="008737D3"/>
    <w:rsid w:val="008747E0"/>
    <w:rsid w:val="00876841"/>
    <w:rsid w:val="008827A8"/>
    <w:rsid w:val="00882B3C"/>
    <w:rsid w:val="00883AE3"/>
    <w:rsid w:val="0088489E"/>
    <w:rsid w:val="008972C3"/>
    <w:rsid w:val="008B501C"/>
    <w:rsid w:val="008C27BE"/>
    <w:rsid w:val="008C33B5"/>
    <w:rsid w:val="008D1B79"/>
    <w:rsid w:val="008D2314"/>
    <w:rsid w:val="008E1F69"/>
    <w:rsid w:val="008E54F8"/>
    <w:rsid w:val="008E5E93"/>
    <w:rsid w:val="008F57D8"/>
    <w:rsid w:val="008F7DBC"/>
    <w:rsid w:val="00902834"/>
    <w:rsid w:val="00907664"/>
    <w:rsid w:val="00913B44"/>
    <w:rsid w:val="00914E26"/>
    <w:rsid w:val="0091590F"/>
    <w:rsid w:val="009249A2"/>
    <w:rsid w:val="00924ABF"/>
    <w:rsid w:val="0092540C"/>
    <w:rsid w:val="00925E0F"/>
    <w:rsid w:val="00931A57"/>
    <w:rsid w:val="009414E6"/>
    <w:rsid w:val="0094549B"/>
    <w:rsid w:val="00945B52"/>
    <w:rsid w:val="0095330D"/>
    <w:rsid w:val="00956797"/>
    <w:rsid w:val="00971591"/>
    <w:rsid w:val="00974564"/>
    <w:rsid w:val="00974BC7"/>
    <w:rsid w:val="00974E99"/>
    <w:rsid w:val="009764FA"/>
    <w:rsid w:val="009773B0"/>
    <w:rsid w:val="00980192"/>
    <w:rsid w:val="0098220E"/>
    <w:rsid w:val="009865F4"/>
    <w:rsid w:val="00994D97"/>
    <w:rsid w:val="009A1FCD"/>
    <w:rsid w:val="009A5F67"/>
    <w:rsid w:val="009B2948"/>
    <w:rsid w:val="009B785E"/>
    <w:rsid w:val="009C25D3"/>
    <w:rsid w:val="009C26F8"/>
    <w:rsid w:val="009C609E"/>
    <w:rsid w:val="009E16EC"/>
    <w:rsid w:val="009E4A4D"/>
    <w:rsid w:val="009F081F"/>
    <w:rsid w:val="00A03913"/>
    <w:rsid w:val="00A13E56"/>
    <w:rsid w:val="00A24838"/>
    <w:rsid w:val="00A40526"/>
    <w:rsid w:val="00A4308C"/>
    <w:rsid w:val="00A4469B"/>
    <w:rsid w:val="00A549B3"/>
    <w:rsid w:val="00A619B1"/>
    <w:rsid w:val="00A660F5"/>
    <w:rsid w:val="00A668D2"/>
    <w:rsid w:val="00A72ED7"/>
    <w:rsid w:val="00A8083F"/>
    <w:rsid w:val="00A84CE0"/>
    <w:rsid w:val="00A84EFA"/>
    <w:rsid w:val="00A90D86"/>
    <w:rsid w:val="00A93103"/>
    <w:rsid w:val="00AA3E01"/>
    <w:rsid w:val="00AA7005"/>
    <w:rsid w:val="00AB46CD"/>
    <w:rsid w:val="00AB4A21"/>
    <w:rsid w:val="00AB4FB9"/>
    <w:rsid w:val="00AB7C61"/>
    <w:rsid w:val="00AC1940"/>
    <w:rsid w:val="00AC33A2"/>
    <w:rsid w:val="00AD4E86"/>
    <w:rsid w:val="00AE65F1"/>
    <w:rsid w:val="00AE6BB4"/>
    <w:rsid w:val="00AE74AD"/>
    <w:rsid w:val="00AF159C"/>
    <w:rsid w:val="00B01873"/>
    <w:rsid w:val="00B03F1C"/>
    <w:rsid w:val="00B153AD"/>
    <w:rsid w:val="00B17253"/>
    <w:rsid w:val="00B249F1"/>
    <w:rsid w:val="00B31A41"/>
    <w:rsid w:val="00B3664C"/>
    <w:rsid w:val="00B40199"/>
    <w:rsid w:val="00B502FF"/>
    <w:rsid w:val="00B552CA"/>
    <w:rsid w:val="00B602A1"/>
    <w:rsid w:val="00B67422"/>
    <w:rsid w:val="00B67FEF"/>
    <w:rsid w:val="00B70BD4"/>
    <w:rsid w:val="00B73463"/>
    <w:rsid w:val="00B7492B"/>
    <w:rsid w:val="00B9016D"/>
    <w:rsid w:val="00BA0F98"/>
    <w:rsid w:val="00BA1517"/>
    <w:rsid w:val="00BA67FD"/>
    <w:rsid w:val="00BA7C48"/>
    <w:rsid w:val="00BB27A6"/>
    <w:rsid w:val="00BB28FC"/>
    <w:rsid w:val="00BB2E2F"/>
    <w:rsid w:val="00BB3211"/>
    <w:rsid w:val="00BC0440"/>
    <w:rsid w:val="00BC27F6"/>
    <w:rsid w:val="00BC39F4"/>
    <w:rsid w:val="00BD21FE"/>
    <w:rsid w:val="00BD76FA"/>
    <w:rsid w:val="00BD7EE1"/>
    <w:rsid w:val="00BE5568"/>
    <w:rsid w:val="00BE5B7B"/>
    <w:rsid w:val="00BF0A2B"/>
    <w:rsid w:val="00BF1358"/>
    <w:rsid w:val="00BF3CB4"/>
    <w:rsid w:val="00C0106D"/>
    <w:rsid w:val="00C133BE"/>
    <w:rsid w:val="00C2048E"/>
    <w:rsid w:val="00C222B4"/>
    <w:rsid w:val="00C339BE"/>
    <w:rsid w:val="00C352EA"/>
    <w:rsid w:val="00C35CF6"/>
    <w:rsid w:val="00C4205C"/>
    <w:rsid w:val="00C42E66"/>
    <w:rsid w:val="00C47A15"/>
    <w:rsid w:val="00C52B00"/>
    <w:rsid w:val="00C533EC"/>
    <w:rsid w:val="00C5470E"/>
    <w:rsid w:val="00C55EFB"/>
    <w:rsid w:val="00C56585"/>
    <w:rsid w:val="00C56B3F"/>
    <w:rsid w:val="00C67E3E"/>
    <w:rsid w:val="00C739BC"/>
    <w:rsid w:val="00C773D9"/>
    <w:rsid w:val="00C805CB"/>
    <w:rsid w:val="00C80ACE"/>
    <w:rsid w:val="00C81162"/>
    <w:rsid w:val="00C83666"/>
    <w:rsid w:val="00C870B5"/>
    <w:rsid w:val="00C91630"/>
    <w:rsid w:val="00C936F6"/>
    <w:rsid w:val="00C966EB"/>
    <w:rsid w:val="00CA04B1"/>
    <w:rsid w:val="00CA2DFC"/>
    <w:rsid w:val="00CB03D4"/>
    <w:rsid w:val="00CB507B"/>
    <w:rsid w:val="00CC35EF"/>
    <w:rsid w:val="00CC5048"/>
    <w:rsid w:val="00CC5F44"/>
    <w:rsid w:val="00CC6246"/>
    <w:rsid w:val="00CE3160"/>
    <w:rsid w:val="00CE5BF8"/>
    <w:rsid w:val="00CE5E46"/>
    <w:rsid w:val="00D11214"/>
    <w:rsid w:val="00D1463A"/>
    <w:rsid w:val="00D16B8E"/>
    <w:rsid w:val="00D2138C"/>
    <w:rsid w:val="00D216A5"/>
    <w:rsid w:val="00D2697A"/>
    <w:rsid w:val="00D31339"/>
    <w:rsid w:val="00D347D9"/>
    <w:rsid w:val="00D34F9C"/>
    <w:rsid w:val="00D36983"/>
    <w:rsid w:val="00D3700C"/>
    <w:rsid w:val="00D46F86"/>
    <w:rsid w:val="00D61E0B"/>
    <w:rsid w:val="00D653B1"/>
    <w:rsid w:val="00D67ABF"/>
    <w:rsid w:val="00D74AE1"/>
    <w:rsid w:val="00D83C88"/>
    <w:rsid w:val="00D85124"/>
    <w:rsid w:val="00D865A8"/>
    <w:rsid w:val="00D91950"/>
    <w:rsid w:val="00D92C2D"/>
    <w:rsid w:val="00D95BDA"/>
    <w:rsid w:val="00DA17CD"/>
    <w:rsid w:val="00DB0ABB"/>
    <w:rsid w:val="00DB25B3"/>
    <w:rsid w:val="00DB50E4"/>
    <w:rsid w:val="00DC48A5"/>
    <w:rsid w:val="00DC542F"/>
    <w:rsid w:val="00DC6D2F"/>
    <w:rsid w:val="00DE0893"/>
    <w:rsid w:val="00DE2814"/>
    <w:rsid w:val="00DF2E96"/>
    <w:rsid w:val="00E01272"/>
    <w:rsid w:val="00E01C0C"/>
    <w:rsid w:val="00E03846"/>
    <w:rsid w:val="00E117EF"/>
    <w:rsid w:val="00E14AC9"/>
    <w:rsid w:val="00E20A7D"/>
    <w:rsid w:val="00E27A2F"/>
    <w:rsid w:val="00E42A94"/>
    <w:rsid w:val="00E448C8"/>
    <w:rsid w:val="00E44BE8"/>
    <w:rsid w:val="00E458BF"/>
    <w:rsid w:val="00E4733B"/>
    <w:rsid w:val="00E56440"/>
    <w:rsid w:val="00E637DD"/>
    <w:rsid w:val="00E67A5C"/>
    <w:rsid w:val="00E706E7"/>
    <w:rsid w:val="00E734BE"/>
    <w:rsid w:val="00E770F6"/>
    <w:rsid w:val="00E81AA0"/>
    <w:rsid w:val="00E84229"/>
    <w:rsid w:val="00E86D30"/>
    <w:rsid w:val="00E90E4E"/>
    <w:rsid w:val="00E92F1E"/>
    <w:rsid w:val="00E9391E"/>
    <w:rsid w:val="00EA1052"/>
    <w:rsid w:val="00EA218F"/>
    <w:rsid w:val="00EA3C9B"/>
    <w:rsid w:val="00EA4259"/>
    <w:rsid w:val="00EA4F29"/>
    <w:rsid w:val="00EA5F83"/>
    <w:rsid w:val="00EA668C"/>
    <w:rsid w:val="00EA6F9D"/>
    <w:rsid w:val="00EB6F3C"/>
    <w:rsid w:val="00EC1E2C"/>
    <w:rsid w:val="00ED030E"/>
    <w:rsid w:val="00ED1C7D"/>
    <w:rsid w:val="00ED2A8D"/>
    <w:rsid w:val="00EE1F49"/>
    <w:rsid w:val="00EE54CB"/>
    <w:rsid w:val="00EF1C54"/>
    <w:rsid w:val="00EF23C8"/>
    <w:rsid w:val="00EF404B"/>
    <w:rsid w:val="00EF7AB3"/>
    <w:rsid w:val="00F00376"/>
    <w:rsid w:val="00F02F9B"/>
    <w:rsid w:val="00F15682"/>
    <w:rsid w:val="00F157E2"/>
    <w:rsid w:val="00F15E95"/>
    <w:rsid w:val="00F20E5E"/>
    <w:rsid w:val="00F41744"/>
    <w:rsid w:val="00F42554"/>
    <w:rsid w:val="00F42E51"/>
    <w:rsid w:val="00F527AC"/>
    <w:rsid w:val="00F573F5"/>
    <w:rsid w:val="00F61D83"/>
    <w:rsid w:val="00F65DD1"/>
    <w:rsid w:val="00F667F3"/>
    <w:rsid w:val="00F70611"/>
    <w:rsid w:val="00F707B3"/>
    <w:rsid w:val="00F71135"/>
    <w:rsid w:val="00F77615"/>
    <w:rsid w:val="00F90461"/>
    <w:rsid w:val="00FB16A8"/>
    <w:rsid w:val="00FB51A6"/>
    <w:rsid w:val="00FC378B"/>
    <w:rsid w:val="00FC3977"/>
    <w:rsid w:val="00FD2F16"/>
    <w:rsid w:val="00FD3637"/>
    <w:rsid w:val="00FD5561"/>
    <w:rsid w:val="00FD6065"/>
    <w:rsid w:val="00FE07D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61926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1AA0"/>
    <w:pPr>
      <w:spacing w:after="0" w:line="216" w:lineRule="atLeast"/>
    </w:pPr>
    <w:rPr>
      <w:sz w:val="18"/>
      <w:lang w:val="en-GB"/>
    </w:rPr>
  </w:style>
  <w:style w:type="paragraph" w:styleId="Heading1">
    <w:name w:val="heading 1"/>
    <w:basedOn w:val="Normal"/>
    <w:next w:val="Heading1separatationline"/>
    <w:link w:val="Heading1Char"/>
    <w:qFormat/>
    <w:rsid w:val="00C52B00"/>
    <w:pPr>
      <w:keepNext/>
      <w:keepLines/>
      <w:numPr>
        <w:numId w:val="17"/>
      </w:numPr>
      <w:spacing w:before="240" w:line="240" w:lineRule="atLeast"/>
      <w:outlineLvl w:val="0"/>
    </w:pPr>
    <w:rPr>
      <w:rFonts w:asciiTheme="majorHAnsi" w:eastAsiaTheme="majorEastAsia" w:hAnsiTheme="majorHAnsi" w:cstheme="majorBidi"/>
      <w:b/>
      <w:bCs/>
      <w:caps/>
      <w:color w:val="00AFAA"/>
      <w:sz w:val="28"/>
      <w:szCs w:val="24"/>
    </w:rPr>
  </w:style>
  <w:style w:type="paragraph" w:styleId="Heading2">
    <w:name w:val="heading 2"/>
    <w:basedOn w:val="Normal"/>
    <w:next w:val="Heading2separationline"/>
    <w:link w:val="Heading2Char"/>
    <w:autoRedefine/>
    <w:qFormat/>
    <w:rsid w:val="00C52B00"/>
    <w:pPr>
      <w:keepNext/>
      <w:keepLines/>
      <w:numPr>
        <w:ilvl w:val="1"/>
        <w:numId w:val="17"/>
      </w:numPr>
      <w:ind w:right="709"/>
      <w:outlineLvl w:val="1"/>
    </w:pPr>
    <w:rPr>
      <w:rFonts w:asciiTheme="majorHAnsi" w:eastAsiaTheme="majorEastAsia" w:hAnsiTheme="majorHAnsi" w:cstheme="majorBidi"/>
      <w:b/>
      <w:bCs/>
      <w:caps/>
      <w:color w:val="00AFAA"/>
      <w:sz w:val="24"/>
      <w:szCs w:val="24"/>
    </w:rPr>
  </w:style>
  <w:style w:type="paragraph" w:styleId="Heading3">
    <w:name w:val="heading 3"/>
    <w:basedOn w:val="Normal"/>
    <w:next w:val="BodyText"/>
    <w:link w:val="Heading3Char"/>
    <w:autoRedefine/>
    <w:qFormat/>
    <w:rsid w:val="0038528A"/>
    <w:pPr>
      <w:keepNext/>
      <w:keepLines/>
      <w:numPr>
        <w:ilvl w:val="2"/>
        <w:numId w:val="17"/>
      </w:numPr>
      <w:spacing w:after="60"/>
      <w:ind w:right="851"/>
      <w:outlineLvl w:val="2"/>
    </w:pPr>
    <w:rPr>
      <w:rFonts w:asciiTheme="majorHAnsi" w:eastAsiaTheme="majorEastAsia" w:hAnsiTheme="majorHAnsi" w:cstheme="majorBidi"/>
      <w:b/>
      <w:bCs/>
      <w:smallCaps/>
      <w:color w:val="00AFAA"/>
      <w:sz w:val="22"/>
    </w:rPr>
  </w:style>
  <w:style w:type="paragraph" w:styleId="Heading4">
    <w:name w:val="heading 4"/>
    <w:basedOn w:val="Normal"/>
    <w:next w:val="BodyText"/>
    <w:link w:val="Heading4Char"/>
    <w:qFormat/>
    <w:rsid w:val="00C52B00"/>
    <w:pPr>
      <w:keepNext/>
      <w:keepLines/>
      <w:numPr>
        <w:ilvl w:val="3"/>
        <w:numId w:val="17"/>
      </w:numPr>
      <w:spacing w:before="120" w:after="120"/>
      <w:ind w:right="992"/>
      <w:outlineLvl w:val="3"/>
    </w:pPr>
    <w:rPr>
      <w:rFonts w:asciiTheme="majorHAnsi" w:eastAsiaTheme="majorEastAsia" w:hAnsiTheme="majorHAnsi" w:cstheme="majorBidi"/>
      <w:b/>
      <w:bCs/>
      <w:iCs/>
      <w:color w:val="00AFAA"/>
      <w:sz w:val="22"/>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81AA0"/>
    <w:pPr>
      <w:spacing w:after="0" w:line="240" w:lineRule="exact"/>
    </w:pPr>
    <w:rPr>
      <w:sz w:val="20"/>
      <w:lang w:val="en-GB"/>
    </w:rPr>
  </w:style>
  <w:style w:type="character" w:customStyle="1" w:styleId="HeaderChar">
    <w:name w:val="Header Char"/>
    <w:basedOn w:val="DefaultParagraphFont"/>
    <w:link w:val="Header"/>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rPr>
  </w:style>
  <w:style w:type="character" w:customStyle="1" w:styleId="Heading2Char">
    <w:name w:val="Heading 2 Char"/>
    <w:basedOn w:val="DefaultParagraphFont"/>
    <w:link w:val="Heading2"/>
    <w:rsid w:val="00C52B00"/>
    <w:rPr>
      <w:rFonts w:asciiTheme="majorHAnsi" w:eastAsiaTheme="majorEastAsia" w:hAnsiTheme="majorHAnsi" w:cstheme="majorBidi"/>
      <w:b/>
      <w:bCs/>
      <w:caps/>
      <w:color w:val="00AFAA"/>
      <w:sz w:val="24"/>
      <w:szCs w:val="24"/>
      <w:lang w:val="en-GB"/>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lang w:val="en-GB"/>
    </w:rPr>
  </w:style>
  <w:style w:type="paragraph" w:styleId="List">
    <w:name w:val="List"/>
    <w:basedOn w:val="Normal"/>
    <w:uiPriority w:val="99"/>
    <w:unhideWhenUsed/>
    <w:rsid w:val="00E81AA0"/>
    <w:pPr>
      <w:ind w:left="360" w:hanging="360"/>
      <w:contextualSpacing/>
    </w:pPr>
    <w:rPr>
      <w:sz w:val="22"/>
    </w:r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lang w:val="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6"/>
      </w:numPr>
      <w:spacing w:after="120"/>
    </w:pPr>
    <w:rPr>
      <w:color w:val="000000" w:themeColor="text1"/>
      <w:sz w:val="22"/>
    </w:rPr>
  </w:style>
  <w:style w:type="paragraph" w:customStyle="1" w:styleId="Bullet2">
    <w:name w:val="Bullet 2"/>
    <w:basedOn w:val="Normal"/>
    <w:link w:val="Bullet2Char"/>
    <w:qFormat/>
    <w:rsid w:val="003840BF"/>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2A1F3A"/>
    <w:rPr>
      <w:b/>
      <w:color w:val="00558C" w:themeColor="accent1"/>
      <w:sz w:val="48"/>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E81AA0"/>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E81AA0"/>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sz w:val="22"/>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sz w:val="22"/>
      <w:u w:val="single"/>
    </w:rPr>
  </w:style>
  <w:style w:type="paragraph" w:styleId="TOC3">
    <w:name w:val="toc 3"/>
    <w:basedOn w:val="Normal"/>
    <w:next w:val="Normal"/>
    <w:uiPriority w:val="39"/>
    <w:unhideWhenUsed/>
    <w:rsid w:val="00E81AA0"/>
    <w:pPr>
      <w:spacing w:after="60"/>
      <w:ind w:left="1134" w:hanging="709"/>
    </w:p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3840BF"/>
    <w:rPr>
      <w:color w:val="000000" w:themeColor="text1"/>
      <w:lang w:val="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line="240" w:lineRule="auto"/>
    </w:pPr>
    <w:rPr>
      <w:rFonts w:eastAsia="Calibri" w:cs="Arial"/>
      <w:b/>
      <w:caps/>
      <w:color w:val="00AFAA"/>
      <w:sz w:val="28"/>
      <w:lang w:eastAsia="en-GB"/>
    </w:rPr>
  </w:style>
  <w:style w:type="paragraph" w:customStyle="1" w:styleId="AppendixHead2">
    <w:name w:val="Appendix Head 2"/>
    <w:basedOn w:val="Normal"/>
    <w:next w:val="Heading2separationline"/>
    <w:rsid w:val="00C52B00"/>
    <w:pPr>
      <w:numPr>
        <w:ilvl w:val="1"/>
        <w:numId w:val="4"/>
      </w:numPr>
      <w:spacing w:before="120" w:after="120" w:line="240" w:lineRule="auto"/>
    </w:pPr>
    <w:rPr>
      <w:rFonts w:eastAsia="Calibri" w:cs="Arial"/>
      <w:b/>
      <w:caps/>
      <w:color w:val="00AFAA"/>
      <w:sz w:val="24"/>
      <w:lang w:eastAsia="en-GB"/>
    </w:rPr>
  </w:style>
  <w:style w:type="paragraph" w:customStyle="1" w:styleId="AppendixHead3">
    <w:name w:val="Appendix Head 3"/>
    <w:basedOn w:val="Normal"/>
    <w:next w:val="BodyText"/>
    <w:rsid w:val="00C52B00"/>
    <w:pPr>
      <w:numPr>
        <w:ilvl w:val="2"/>
        <w:numId w:val="4"/>
      </w:numPr>
      <w:spacing w:before="120" w:after="120" w:line="240" w:lineRule="auto"/>
    </w:pPr>
    <w:rPr>
      <w:rFonts w:eastAsia="Calibri" w:cs="Arial"/>
      <w:b/>
      <w:smallCaps/>
      <w:color w:val="00AFAA"/>
      <w:sz w:val="22"/>
      <w:lang w:eastAsia="en-GB"/>
    </w:rPr>
  </w:style>
  <w:style w:type="paragraph" w:customStyle="1" w:styleId="AppendixHead4">
    <w:name w:val="Appendix Head 4"/>
    <w:basedOn w:val="Normal"/>
    <w:next w:val="BodyText"/>
    <w:rsid w:val="00C52B00"/>
    <w:pPr>
      <w:numPr>
        <w:ilvl w:val="3"/>
        <w:numId w:val="4"/>
      </w:numPr>
      <w:spacing w:before="120" w:after="120" w:line="240" w:lineRule="auto"/>
    </w:pPr>
    <w:rPr>
      <w:rFonts w:eastAsia="Calibri" w:cs="Arial"/>
      <w:b/>
      <w:color w:val="00AFAA"/>
      <w:sz w:val="22"/>
      <w:lang w:eastAsia="en-GB"/>
    </w:rPr>
  </w:style>
  <w:style w:type="paragraph" w:customStyle="1" w:styleId="Annex">
    <w:name w:val="Annex"/>
    <w:basedOn w:val="Normal"/>
    <w:next w:val="BodyText"/>
    <w:link w:val="AnnexChar"/>
    <w:qFormat/>
    <w:rsid w:val="00C52B00"/>
    <w:pPr>
      <w:numPr>
        <w:numId w:val="2"/>
      </w:numPr>
      <w:spacing w:after="360"/>
    </w:pPr>
    <w:rPr>
      <w:b/>
      <w:i/>
      <w:caps/>
      <w:color w:val="407EC9"/>
      <w:sz w:val="28"/>
      <w:u w:val="single"/>
    </w:rPr>
  </w:style>
  <w:style w:type="character" w:customStyle="1" w:styleId="AnnexChar">
    <w:name w:val="Annex Char"/>
    <w:basedOn w:val="DefaultParagraphFont"/>
    <w:link w:val="Annex"/>
    <w:rsid w:val="00C52B00"/>
    <w:rPr>
      <w:b/>
      <w:i/>
      <w:caps/>
      <w:color w:val="407EC9"/>
      <w:sz w:val="28"/>
      <w:u w:val="single"/>
      <w:lang w:val="en-GB"/>
    </w:rPr>
  </w:style>
  <w:style w:type="paragraph" w:customStyle="1" w:styleId="AnnexAHead1">
    <w:name w:val="Annex A Head 1"/>
    <w:basedOn w:val="Normal"/>
    <w:next w:val="Heading1separatationline"/>
    <w:rsid w:val="00C52B00"/>
    <w:pPr>
      <w:numPr>
        <w:numId w:val="15"/>
      </w:numPr>
      <w:spacing w:before="120" w:after="120" w:line="240" w:lineRule="auto"/>
    </w:pPr>
    <w:rPr>
      <w:rFonts w:eastAsia="Calibri" w:cs="Calibri"/>
      <w:b/>
      <w:bCs/>
      <w:caps/>
      <w:color w:val="00AFAA"/>
      <w:sz w:val="28"/>
      <w:lang w:eastAsia="en-GB"/>
    </w:rPr>
  </w:style>
  <w:style w:type="paragraph" w:customStyle="1" w:styleId="AnnexAHead2">
    <w:name w:val="Annex A Head 2"/>
    <w:basedOn w:val="Normal"/>
    <w:next w:val="Heading2separationline"/>
    <w:rsid w:val="00C52B00"/>
    <w:pPr>
      <w:numPr>
        <w:ilvl w:val="1"/>
        <w:numId w:val="15"/>
      </w:numPr>
      <w:spacing w:before="120" w:after="120" w:line="240" w:lineRule="auto"/>
    </w:pPr>
    <w:rPr>
      <w:rFonts w:eastAsia="Calibri" w:cs="Calibri"/>
      <w:b/>
      <w:caps/>
      <w:color w:val="00AFAA"/>
      <w:sz w:val="24"/>
      <w:lang w:eastAsia="en-GB"/>
    </w:rPr>
  </w:style>
  <w:style w:type="paragraph" w:styleId="BodyText">
    <w:name w:val="Body Text"/>
    <w:basedOn w:val="Normal"/>
    <w:link w:val="BodyTextChar"/>
    <w:unhideWhenUsed/>
    <w:qFormat/>
    <w:rsid w:val="00E81AA0"/>
    <w:pPr>
      <w:spacing w:after="120"/>
    </w:pPr>
    <w:rPr>
      <w:sz w:val="22"/>
    </w:rPr>
  </w:style>
  <w:style w:type="character" w:customStyle="1" w:styleId="BodyTextChar">
    <w:name w:val="Body Text Char"/>
    <w:basedOn w:val="DefaultParagraphFont"/>
    <w:link w:val="BodyText"/>
    <w:rsid w:val="00E81AA0"/>
    <w:rPr>
      <w:lang w:val="en-GB"/>
    </w:rPr>
  </w:style>
  <w:style w:type="paragraph" w:customStyle="1" w:styleId="AnnexAHead3">
    <w:name w:val="Annex A Head 3"/>
    <w:basedOn w:val="Normal"/>
    <w:next w:val="BodyText"/>
    <w:rsid w:val="00C52B00"/>
    <w:pPr>
      <w:numPr>
        <w:ilvl w:val="2"/>
        <w:numId w:val="15"/>
      </w:numPr>
      <w:spacing w:before="120" w:after="120" w:line="240" w:lineRule="auto"/>
    </w:pPr>
    <w:rPr>
      <w:rFonts w:eastAsia="Calibri" w:cs="Calibri"/>
      <w:b/>
      <w:smallCaps/>
      <w:color w:val="00AFAA"/>
      <w:sz w:val="22"/>
      <w:lang w:eastAsia="en-GB"/>
    </w:rPr>
  </w:style>
  <w:style w:type="paragraph" w:customStyle="1" w:styleId="AnnexAHead4">
    <w:name w:val="Annex A Head 4"/>
    <w:basedOn w:val="Normal"/>
    <w:next w:val="BodyText"/>
    <w:rsid w:val="00C52B00"/>
    <w:pPr>
      <w:numPr>
        <w:ilvl w:val="3"/>
        <w:numId w:val="15"/>
      </w:numPr>
      <w:spacing w:before="120" w:after="120" w:line="240" w:lineRule="auto"/>
    </w:pPr>
    <w:rPr>
      <w:rFonts w:eastAsia="Calibri" w:cs="Calibri"/>
      <w:b/>
      <w:color w:val="00AFAA"/>
      <w:sz w:val="22"/>
      <w:lang w:eastAsia="en-GB"/>
    </w:rPr>
  </w:style>
  <w:style w:type="paragraph" w:customStyle="1" w:styleId="Appendix">
    <w:name w:val="Appendix"/>
    <w:basedOn w:val="Annex"/>
    <w:next w:val="Normal"/>
    <w:qFormat/>
    <w:rsid w:val="00C52B00"/>
    <w:pPr>
      <w:numPr>
        <w:numId w:val="3"/>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E81AA0"/>
    <w:pPr>
      <w:spacing w:line="240" w:lineRule="auto"/>
    </w:pPr>
    <w:rPr>
      <w:sz w:val="24"/>
      <w:szCs w:val="24"/>
    </w:rPr>
  </w:style>
  <w:style w:type="character" w:customStyle="1" w:styleId="CommentTextChar">
    <w:name w:val="Comment Text Char"/>
    <w:basedOn w:val="DefaultParagraphFont"/>
    <w:link w:val="CommentText"/>
    <w:rsid w:val="00E81AA0"/>
    <w:rPr>
      <w:sz w:val="24"/>
      <w:szCs w:val="24"/>
      <w:lang w:val="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b/>
      <w:bCs/>
      <w:sz w:val="20"/>
      <w:szCs w:val="20"/>
      <w:lang w:val="en-GB"/>
    </w:rPr>
  </w:style>
  <w:style w:type="paragraph" w:styleId="FootnoteText">
    <w:name w:val="footnote text"/>
    <w:basedOn w:val="Normal"/>
    <w:link w:val="FootnoteTextChar"/>
    <w:unhideWhenUsed/>
    <w:rsid w:val="00E81AA0"/>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1"/>
      </w:numPr>
      <w:tabs>
        <w:tab w:val="num" w:pos="360"/>
      </w:tabs>
      <w:spacing w:after="120"/>
      <w:ind w:left="0" w:firstLine="0"/>
      <w:jc w:val="both"/>
    </w:pPr>
    <w:rPr>
      <w:sz w:val="22"/>
    </w:r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qFormat/>
    <w:rsid w:val="002974BA"/>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E56440"/>
    <w:pPr>
      <w:numPr>
        <w:numId w:val="14"/>
      </w:numPr>
      <w:spacing w:after="240"/>
      <w:ind w:left="992" w:hanging="992"/>
    </w:pPr>
  </w:style>
  <w:style w:type="paragraph" w:styleId="ListNumber">
    <w:name w:val="List Number"/>
    <w:basedOn w:val="Normal"/>
    <w:rsid w:val="00C52B00"/>
    <w:pPr>
      <w:numPr>
        <w:numId w:val="12"/>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sz w:val="22"/>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Closing">
    <w:name w:val="Closing"/>
    <w:basedOn w:val="Normal"/>
    <w:link w:val="ClosingChar"/>
    <w:uiPriority w:val="99"/>
    <w:semiHidden/>
    <w:unhideWhenUsed/>
    <w:rsid w:val="00D95BDA"/>
    <w:pPr>
      <w:spacing w:line="240" w:lineRule="auto"/>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60102B"/>
    <w:pPr>
      <w:spacing w:after="120"/>
      <w:ind w:left="1134"/>
    </w:pPr>
    <w:rPr>
      <w:sz w:val="22"/>
    </w:r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rPr>
      <w:sz w:val="18"/>
    </w:rPr>
  </w:style>
  <w:style w:type="character" w:customStyle="1" w:styleId="BodyTextFirstIndentChar">
    <w:name w:val="Body Text First Indent Char"/>
    <w:basedOn w:val="BodyTextChar"/>
    <w:link w:val="BodyTextFirstIndent"/>
    <w:semiHidden/>
    <w:rsid w:val="00D95BDA"/>
    <w:rPr>
      <w:sz w:val="18"/>
      <w:lang w:val="en-GB"/>
    </w:rPr>
  </w:style>
  <w:style w:type="paragraph" w:customStyle="1" w:styleId="List1indent">
    <w:name w:val="List 1 indent"/>
    <w:basedOn w:val="Normal"/>
    <w:rsid w:val="00D95BDA"/>
    <w:pPr>
      <w:tabs>
        <w:tab w:val="num" w:pos="1134"/>
      </w:tabs>
      <w:spacing w:after="120" w:line="240" w:lineRule="auto"/>
      <w:ind w:left="1134" w:hanging="567"/>
      <w:jc w:val="both"/>
    </w:pPr>
    <w:rPr>
      <w:rFonts w:ascii="Arial" w:eastAsia="Times New Roman" w:hAnsi="Arial" w:cs="Times New Roman"/>
      <w:sz w:val="22"/>
      <w:szCs w:val="20"/>
      <w:lang w:eastAsia="en-GB"/>
    </w:rPr>
  </w:style>
  <w:style w:type="paragraph" w:customStyle="1" w:styleId="List1indent2">
    <w:name w:val="List 1 indent 2"/>
    <w:basedOn w:val="Normal"/>
    <w:rsid w:val="00C52B00"/>
    <w:pPr>
      <w:numPr>
        <w:ilvl w:val="2"/>
        <w:numId w:val="1"/>
      </w:numPr>
      <w:spacing w:after="120" w:line="240" w:lineRule="auto"/>
      <w:jc w:val="both"/>
    </w:pPr>
    <w:rPr>
      <w:rFonts w:ascii="Arial" w:eastAsia="Times New Roman" w:hAnsi="Arial" w:cs="Times New Roman"/>
      <w:sz w:val="20"/>
      <w:szCs w:val="20"/>
      <w:lang w:eastAsia="en-GB"/>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line="240" w:lineRule="auto"/>
      <w:ind w:left="1701"/>
      <w:jc w:val="both"/>
    </w:pPr>
    <w:rPr>
      <w:rFonts w:ascii="Arial" w:eastAsia="Times New Roman" w:hAnsi="Arial" w:cs="Times New Roman"/>
      <w:sz w:val="20"/>
      <w:szCs w:val="20"/>
      <w:lang w:eastAsia="en-GB"/>
    </w:rPr>
  </w:style>
  <w:style w:type="paragraph" w:styleId="TOC6">
    <w:name w:val="toc 6"/>
    <w:basedOn w:val="Normal"/>
    <w:next w:val="Normal"/>
    <w:autoRedefine/>
    <w:rsid w:val="00E81AA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E81AA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E81AA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E81AA0"/>
    <w:pPr>
      <w:spacing w:line="240" w:lineRule="auto"/>
      <w:ind w:left="1680"/>
    </w:pPr>
    <w:rPr>
      <w:rFonts w:ascii="Arial" w:eastAsia="Times New Roman" w:hAnsi="Arial" w:cs="Times New Roman"/>
      <w:sz w:val="20"/>
      <w:szCs w:val="20"/>
    </w:rPr>
  </w:style>
  <w:style w:type="paragraph" w:customStyle="1" w:styleId="List1indenttext">
    <w:name w:val="List 1 indent text"/>
    <w:basedOn w:val="Normal"/>
    <w:rsid w:val="00D95BDA"/>
    <w:pPr>
      <w:spacing w:after="120" w:line="240" w:lineRule="auto"/>
      <w:ind w:left="1134"/>
      <w:jc w:val="both"/>
    </w:pPr>
    <w:rPr>
      <w:rFonts w:ascii="Arial" w:eastAsia="Times New Roman" w:hAnsi="Arial" w:cs="Times New Roman"/>
      <w:sz w:val="22"/>
      <w:szCs w:val="20"/>
      <w:lang w:eastAsia="en-GB"/>
    </w:rPr>
  </w:style>
  <w:style w:type="paragraph" w:customStyle="1" w:styleId="Listitext">
    <w:name w:val="List i text"/>
    <w:basedOn w:val="Normal"/>
    <w:rsid w:val="0060102B"/>
    <w:pPr>
      <w:ind w:left="2268" w:hanging="567"/>
    </w:pPr>
    <w:rPr>
      <w:sz w:val="20"/>
    </w:rPr>
  </w:style>
  <w:style w:type="paragraph" w:styleId="TOC5">
    <w:name w:val="toc 5"/>
    <w:basedOn w:val="Normal"/>
    <w:next w:val="Normal"/>
    <w:autoRedefine/>
    <w:uiPriority w:val="39"/>
    <w:rsid w:val="00E81AA0"/>
    <w:pPr>
      <w:tabs>
        <w:tab w:val="right" w:leader="dot" w:pos="10206"/>
      </w:tabs>
      <w:spacing w:before="60" w:after="60" w:line="240" w:lineRule="auto"/>
      <w:ind w:left="1843" w:hanging="1418"/>
    </w:pPr>
    <w:rPr>
      <w:rFonts w:eastAsia="Times New Roman" w:cs="Times New Roman"/>
      <w:color w:val="00558C"/>
      <w:sz w:val="22"/>
      <w:szCs w:val="20"/>
    </w:rPr>
  </w:style>
  <w:style w:type="paragraph" w:customStyle="1" w:styleId="Bullet1text">
    <w:name w:val="Bullet 1 text"/>
    <w:basedOn w:val="Normal"/>
    <w:rsid w:val="003840BF"/>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3840BF"/>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C52B00"/>
    <w:pPr>
      <w:numPr>
        <w:numId w:val="8"/>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3840BF"/>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9A5F67"/>
    <w:pPr>
      <w:spacing w:after="120" w:line="240" w:lineRule="auto"/>
      <w:jc w:val="both"/>
    </w:pPr>
    <w:rPr>
      <w:rFonts w:eastAsia="Times New Roman" w:cs="Times New Roman"/>
      <w:sz w:val="22"/>
      <w:szCs w:val="20"/>
      <w:lang w:eastAsia="en-GB"/>
    </w:rPr>
  </w:style>
  <w:style w:type="paragraph" w:customStyle="1" w:styleId="Lista">
    <w:name w:val="List a"/>
    <w:basedOn w:val="Normal"/>
    <w:qFormat/>
    <w:rsid w:val="009A5F67"/>
    <w:pPr>
      <w:numPr>
        <w:ilvl w:val="1"/>
        <w:numId w:val="33"/>
      </w:num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9A5F67"/>
    <w:pPr>
      <w:numPr>
        <w:ilvl w:val="2"/>
        <w:numId w:val="33"/>
      </w:numPr>
      <w:spacing w:after="120"/>
    </w:pPr>
    <w:rPr>
      <w:sz w:val="20"/>
    </w:rPr>
  </w:style>
  <w:style w:type="paragraph" w:customStyle="1" w:styleId="List1text">
    <w:name w:val="List 1 text"/>
    <w:basedOn w:val="Normal"/>
    <w:qFormat/>
    <w:rsid w:val="0060102B"/>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E81AA0"/>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E81AA0"/>
    <w:pPr>
      <w:tabs>
        <w:tab w:val="left" w:pos="1134"/>
        <w:tab w:val="right" w:pos="9781"/>
      </w:tabs>
    </w:pPr>
  </w:style>
  <w:style w:type="character" w:styleId="Emphasis">
    <w:name w:val="Emphasis"/>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9"/>
      </w:numPr>
      <w:spacing w:after="120" w:line="240" w:lineRule="auto"/>
    </w:pPr>
    <w:rPr>
      <w:rFonts w:eastAsia="Times New Roman" w:cs="Times New Roman"/>
      <w:b/>
      <w:i/>
      <w:sz w:val="22"/>
      <w:szCs w:val="24"/>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sz w:val="22"/>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10"/>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6"/>
      </w:numPr>
    </w:pPr>
  </w:style>
  <w:style w:type="paragraph" w:customStyle="1" w:styleId="AnnexBHead3">
    <w:name w:val="Annex B Head 3"/>
    <w:basedOn w:val="AnnexAHead3"/>
    <w:next w:val="BodyText"/>
    <w:rsid w:val="00C52B00"/>
    <w:pPr>
      <w:numPr>
        <w:numId w:val="16"/>
      </w:numPr>
    </w:pPr>
  </w:style>
  <w:style w:type="paragraph" w:customStyle="1" w:styleId="AnnexBHead4">
    <w:name w:val="Annex B Head 4"/>
    <w:basedOn w:val="AnnexAHead4"/>
    <w:next w:val="BodyText"/>
    <w:rsid w:val="00C52B00"/>
    <w:pPr>
      <w:numPr>
        <w:numId w:val="16"/>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51526"/>
    <w:pPr>
      <w:spacing w:before="60" w:after="60"/>
      <w:ind w:left="113" w:right="113"/>
    </w:pPr>
    <w:rPr>
      <w:b/>
      <w:color w:val="00AFAA"/>
      <w:sz w:val="20"/>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3840BF"/>
    <w:pPr>
      <w:numPr>
        <w:numId w:val="18"/>
      </w:numPr>
      <w:spacing w:after="24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2A1F3A"/>
    <w:rPr>
      <w:caps/>
      <w:color w:val="00558C"/>
      <w:sz w:val="48"/>
    </w:rPr>
  </w:style>
  <w:style w:type="paragraph" w:customStyle="1" w:styleId="Module">
    <w:name w:val="Module"/>
    <w:basedOn w:val="Normal"/>
    <w:next w:val="Heading1"/>
    <w:qFormat/>
    <w:rsid w:val="00DF2E96"/>
    <w:pPr>
      <w:numPr>
        <w:numId w:val="20"/>
      </w:numPr>
      <w:spacing w:after="240" w:line="240" w:lineRule="auto"/>
    </w:pPr>
    <w:rPr>
      <w:rFonts w:eastAsia="Times New Roman" w:cs="Times New Roman"/>
      <w:b/>
      <w:color w:val="009FDF"/>
      <w:sz w:val="32"/>
      <w:szCs w:val="24"/>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A1F3A"/>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rsid w:val="00C52B00"/>
    <w:pPr>
      <w:numPr>
        <w:numId w:val="13"/>
      </w:numPr>
      <w:spacing w:after="120" w:line="240" w:lineRule="auto"/>
    </w:pPr>
    <w:rPr>
      <w:rFonts w:eastAsia="Times New Roman" w:cs="Times New Roman"/>
      <w:sz w:val="22"/>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szCs w:val="24"/>
      <w:lang w:val="en-US"/>
    </w:rPr>
  </w:style>
  <w:style w:type="paragraph" w:customStyle="1" w:styleId="Acronym">
    <w:name w:val="Acronym"/>
    <w:basedOn w:val="Normal"/>
    <w:qFormat/>
    <w:rsid w:val="00924ABF"/>
    <w:pPr>
      <w:spacing w:after="60"/>
      <w:ind w:left="1418" w:hanging="1418"/>
    </w:pPr>
    <w:rPr>
      <w:sz w:val="22"/>
    </w:rPr>
  </w:style>
  <w:style w:type="paragraph" w:customStyle="1" w:styleId="AnnexHeading1">
    <w:name w:val="Annex Heading 1"/>
    <w:basedOn w:val="Normal"/>
    <w:next w:val="BodyText"/>
    <w:rsid w:val="0010151D"/>
    <w:pPr>
      <w:numPr>
        <w:numId w:val="22"/>
      </w:numPr>
      <w:spacing w:before="120" w:after="120" w:line="240" w:lineRule="auto"/>
    </w:pPr>
    <w:rPr>
      <w:rFonts w:ascii="Arial" w:eastAsia="Calibri" w:hAnsi="Arial" w:cs="Arial"/>
      <w:b/>
      <w:caps/>
      <w:sz w:val="24"/>
      <w:lang w:eastAsia="en-GB"/>
    </w:rPr>
  </w:style>
  <w:style w:type="paragraph" w:customStyle="1" w:styleId="AnnexHeading2">
    <w:name w:val="Annex Heading 2"/>
    <w:basedOn w:val="Normal"/>
    <w:next w:val="BodyText"/>
    <w:rsid w:val="0010151D"/>
    <w:pPr>
      <w:numPr>
        <w:ilvl w:val="1"/>
        <w:numId w:val="22"/>
      </w:numPr>
      <w:spacing w:before="120" w:after="120" w:line="240" w:lineRule="auto"/>
    </w:pPr>
    <w:rPr>
      <w:rFonts w:ascii="Arial" w:eastAsia="Calibri" w:hAnsi="Arial" w:cs="Arial"/>
      <w:b/>
      <w:sz w:val="22"/>
      <w:lang w:eastAsia="en-GB"/>
    </w:rPr>
  </w:style>
  <w:style w:type="paragraph" w:customStyle="1" w:styleId="AnnexHeading3">
    <w:name w:val="Annex Heading 3"/>
    <w:basedOn w:val="Normal"/>
    <w:next w:val="Normal"/>
    <w:rsid w:val="0010151D"/>
    <w:pPr>
      <w:numPr>
        <w:ilvl w:val="2"/>
        <w:numId w:val="22"/>
      </w:numPr>
      <w:spacing w:before="120" w:after="120" w:line="240" w:lineRule="auto"/>
    </w:pPr>
    <w:rPr>
      <w:rFonts w:ascii="Arial" w:eastAsia="Calibri" w:hAnsi="Arial" w:cs="Arial"/>
      <w:sz w:val="22"/>
      <w:lang w:eastAsia="en-GB"/>
    </w:rPr>
  </w:style>
  <w:style w:type="paragraph" w:customStyle="1" w:styleId="AnnexHeading4">
    <w:name w:val="Annex Heading 4"/>
    <w:basedOn w:val="Normal"/>
    <w:next w:val="BodyText"/>
    <w:rsid w:val="0010151D"/>
    <w:pPr>
      <w:numPr>
        <w:ilvl w:val="3"/>
        <w:numId w:val="22"/>
      </w:numPr>
      <w:spacing w:before="120" w:after="120" w:line="240" w:lineRule="auto"/>
    </w:pPr>
    <w:rPr>
      <w:rFonts w:ascii="Arial" w:eastAsia="Calibri" w:hAnsi="Arial" w:cs="Arial"/>
      <w:sz w:val="22"/>
      <w:lang w:eastAsia="en-GB"/>
    </w:rPr>
  </w:style>
  <w:style w:type="paragraph" w:customStyle="1" w:styleId="CM14">
    <w:name w:val="CM14"/>
    <w:basedOn w:val="Normal"/>
    <w:next w:val="Normal"/>
    <w:rsid w:val="00EA4259"/>
    <w:pPr>
      <w:widowControl w:val="0"/>
      <w:autoSpaceDE w:val="0"/>
      <w:autoSpaceDN w:val="0"/>
      <w:adjustRightInd w:val="0"/>
      <w:spacing w:line="240" w:lineRule="auto"/>
    </w:pPr>
    <w:rPr>
      <w:rFonts w:ascii="Arial" w:eastAsia="MS Mincho" w:hAnsi="Arial" w:cs="Arial"/>
      <w:sz w:val="24"/>
      <w:szCs w:val="24"/>
    </w:rPr>
  </w:style>
  <w:style w:type="paragraph" w:customStyle="1" w:styleId="List1indent1">
    <w:name w:val="List 1 indent 1"/>
    <w:basedOn w:val="Normal"/>
    <w:qFormat/>
    <w:rsid w:val="00FD3637"/>
    <w:pPr>
      <w:tabs>
        <w:tab w:val="num" w:pos="1134"/>
      </w:tabs>
      <w:spacing w:after="120" w:line="240" w:lineRule="auto"/>
      <w:ind w:left="1134" w:hanging="567"/>
      <w:jc w:val="both"/>
    </w:pPr>
    <w:rPr>
      <w:rFonts w:ascii="Arial" w:eastAsia="Calibri" w:hAnsi="Arial" w:cs="Arial"/>
      <w:sz w:val="22"/>
      <w:lang w:eastAsia="en-GB"/>
    </w:rPr>
  </w:style>
  <w:style w:type="paragraph" w:customStyle="1" w:styleId="TableList11">
    <w:name w:val="Table List 11"/>
    <w:basedOn w:val="List1"/>
    <w:rsid w:val="00C67E3E"/>
    <w:pPr>
      <w:numPr>
        <w:numId w:val="24"/>
      </w:numPr>
      <w:tabs>
        <w:tab w:val="clear" w:pos="0"/>
      </w:tabs>
      <w:spacing w:after="60"/>
      <w:jc w:val="left"/>
    </w:pPr>
    <w:rPr>
      <w:sz w:val="18"/>
      <w:szCs w:val="18"/>
    </w:rPr>
  </w:style>
  <w:style w:type="paragraph" w:customStyle="1" w:styleId="Tablelista">
    <w:name w:val="Table list a"/>
    <w:basedOn w:val="Lista"/>
    <w:rsid w:val="00C67E3E"/>
    <w:pPr>
      <w:numPr>
        <w:numId w:val="25"/>
      </w:numPr>
    </w:pPr>
    <w:rPr>
      <w:sz w:val="18"/>
      <w:szCs w:val="18"/>
      <w:lang w:val="fr-FR"/>
    </w:rPr>
  </w:style>
  <w:style w:type="paragraph" w:customStyle="1" w:styleId="Tablelisti">
    <w:name w:val="Table list i"/>
    <w:basedOn w:val="Listi"/>
    <w:rsid w:val="00C67E3E"/>
    <w:pPr>
      <w:spacing w:after="60"/>
      <w:ind w:left="1320"/>
    </w:pPr>
    <w:rPr>
      <w:sz w:val="18"/>
      <w:lang w:val="fr-FR"/>
    </w:rPr>
  </w:style>
  <w:style w:type="paragraph" w:customStyle="1" w:styleId="AnnexFigure">
    <w:name w:val="Annex Figure"/>
    <w:basedOn w:val="Normal"/>
    <w:next w:val="Normal"/>
    <w:rsid w:val="00A84EFA"/>
    <w:pPr>
      <w:numPr>
        <w:numId w:val="34"/>
      </w:numPr>
      <w:spacing w:before="120" w:after="120" w:line="240" w:lineRule="auto"/>
      <w:jc w:val="center"/>
    </w:pPr>
    <w:rPr>
      <w:rFonts w:ascii="Arial" w:eastAsia="Calibri" w:hAnsi="Arial" w:cs="Calibri"/>
      <w:i/>
      <w:sz w:val="22"/>
      <w:lang w:eastAsia="en-GB"/>
    </w:rPr>
  </w:style>
  <w:style w:type="character" w:styleId="Strong">
    <w:name w:val="Strong"/>
    <w:rsid w:val="00A84E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academy@iala-aism.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iala-aism.org/wiki/dictionary" TargetMode="External"/><Relationship Id="rId10" Type="http://schemas.openxmlformats.org/officeDocument/2006/relationships/header" Target="header2.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iala-aism.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C92208-0040-43D3-AB34-568543F97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1367</Words>
  <Characters>7798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9147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3</cp:revision>
  <cp:lastPrinted>2016-02-11T12:10:00Z</cp:lastPrinted>
  <dcterms:created xsi:type="dcterms:W3CDTF">2017-03-04T18:06:00Z</dcterms:created>
  <dcterms:modified xsi:type="dcterms:W3CDTF">2017-03-04T18:09:00Z</dcterms:modified>
  <cp:category/>
</cp:coreProperties>
</file>